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16FE3" w14:textId="378CD7A4" w:rsidR="00FA2587" w:rsidRPr="0003335C" w:rsidRDefault="00FA2587" w:rsidP="00FA2587">
      <w:pPr>
        <w:pStyle w:val="Sansinterligne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03335C">
        <w:rPr>
          <w:rFonts w:ascii="Times New Roman" w:hAnsi="Times New Roman" w:cs="Times New Roman"/>
          <w:b/>
          <w:sz w:val="30"/>
          <w:szCs w:val="30"/>
          <w:u w:val="single"/>
        </w:rPr>
        <w:t>Barème Impact environnement</w:t>
      </w:r>
      <w:r w:rsidR="00705EE2">
        <w:rPr>
          <w:rFonts w:ascii="Times New Roman" w:hAnsi="Times New Roman" w:cs="Times New Roman"/>
          <w:b/>
          <w:sz w:val="30"/>
          <w:szCs w:val="30"/>
          <w:u w:val="single"/>
        </w:rPr>
        <w:t xml:space="preserve"> : </w:t>
      </w:r>
      <w:proofErr w:type="spellStart"/>
      <w:r w:rsidR="008164D0">
        <w:rPr>
          <w:rFonts w:ascii="Times New Roman" w:hAnsi="Times New Roman" w:cs="Times New Roman"/>
          <w:b/>
          <w:sz w:val="30"/>
          <w:szCs w:val="30"/>
          <w:u w:val="single"/>
        </w:rPr>
        <w:t>metacas</w:t>
      </w:r>
      <w:proofErr w:type="spellEnd"/>
      <w:r w:rsidR="008164D0">
        <w:rPr>
          <w:rFonts w:ascii="Times New Roman" w:hAnsi="Times New Roman" w:cs="Times New Roman"/>
          <w:b/>
          <w:sz w:val="30"/>
          <w:szCs w:val="30"/>
          <w:u w:val="single"/>
        </w:rPr>
        <w:t xml:space="preserve"> fertilisation </w:t>
      </w:r>
      <w:proofErr w:type="spellStart"/>
      <w:r w:rsidR="008164D0">
        <w:rPr>
          <w:rFonts w:ascii="Times New Roman" w:hAnsi="Times New Roman" w:cs="Times New Roman"/>
          <w:b/>
          <w:sz w:val="30"/>
          <w:szCs w:val="30"/>
          <w:u w:val="single"/>
        </w:rPr>
        <w:t>minerale</w:t>
      </w:r>
      <w:proofErr w:type="spellEnd"/>
    </w:p>
    <w:p w14:paraId="775E1BB9" w14:textId="77777777" w:rsidR="00FA2587" w:rsidRPr="0003335C" w:rsidRDefault="00FA2587" w:rsidP="00FA2587">
      <w:pPr>
        <w:pStyle w:val="Titre2"/>
        <w:spacing w:before="0" w:line="240" w:lineRule="auto"/>
        <w:rPr>
          <w:rFonts w:ascii="Times New Roman" w:hAnsi="Times New Roman" w:cs="Times New Roman"/>
        </w:rPr>
      </w:pPr>
      <w:r w:rsidRPr="0003335C">
        <w:rPr>
          <w:rFonts w:ascii="Times New Roman" w:hAnsi="Times New Roman" w:cs="Times New Roman"/>
          <w:sz w:val="22"/>
          <w:szCs w:val="22"/>
        </w:rPr>
        <w:t xml:space="preserve">Dimension </w:t>
      </w:r>
      <w:r w:rsidR="00B81BD2" w:rsidRPr="0003335C">
        <w:rPr>
          <w:rFonts w:ascii="Times New Roman" w:hAnsi="Times New Roman" w:cs="Times New Roman"/>
          <w:sz w:val="22"/>
          <w:szCs w:val="22"/>
        </w:rPr>
        <w:t>transversal</w:t>
      </w:r>
      <w:r w:rsidR="0003335C">
        <w:rPr>
          <w:rFonts w:ascii="Times New Roman" w:hAnsi="Times New Roman" w:cs="Times New Roman"/>
          <w:sz w:val="22"/>
          <w:szCs w:val="22"/>
        </w:rPr>
        <w:t>e</w:t>
      </w:r>
      <w:r w:rsidRPr="0003335C">
        <w:rPr>
          <w:rFonts w:ascii="Times New Roman" w:hAnsi="Times New Roman" w:cs="Times New Roman"/>
          <w:sz w:val="22"/>
          <w:szCs w:val="22"/>
        </w:rPr>
        <w:t> : contribution de la recherche à l’émergence d’une solution systémique durable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2976"/>
        <w:gridCol w:w="2410"/>
        <w:gridCol w:w="2194"/>
        <w:gridCol w:w="709"/>
      </w:tblGrid>
      <w:tr w:rsidR="00FA2587" w:rsidRPr="008173C7" w14:paraId="697F4C37" w14:textId="77777777" w:rsidTr="00033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05A7440" w14:textId="77777777" w:rsidR="00FA2587" w:rsidRPr="00C6588B" w:rsidRDefault="00FA2587" w:rsidP="004D0F9E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92AB8C1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6FEA78B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97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26E5AC3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410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E9CA775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D10B53" w14:textId="77777777" w:rsidR="00FA2587" w:rsidRPr="008173C7" w:rsidRDefault="00F07181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0AC3524" w14:textId="77777777" w:rsidR="00FA2587" w:rsidRPr="004D0F9E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B1CCF" w:rsidRPr="008173C7" w14:paraId="2DE917E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9BC547" w14:textId="1A9FC630" w:rsidR="00BB1CCF" w:rsidRPr="00B81BD2" w:rsidRDefault="00EE5217" w:rsidP="005E43F9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C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aractère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systémique</w:t>
            </w:r>
            <w:r w:rsidR="005E43F9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>et pertinence des solutions apportées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9EC1E4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est innovante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1252F37F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diagnostics proposés ont une validité large et durable. 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La solution est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une boîte à outils complète, </w:t>
            </w:r>
            <w:r w:rsidR="000D0BB4">
              <w:rPr>
                <w:rFonts w:ascii="Times New Roman" w:hAnsi="Times New Roman" w:cs="Times New Roman"/>
                <w:sz w:val="20"/>
              </w:rPr>
              <w:t>sur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un thème </w:t>
            </w:r>
            <w:r w:rsidR="00B81BD2">
              <w:rPr>
                <w:rFonts w:ascii="Times New Roman" w:hAnsi="Times New Roman" w:cs="Times New Roman"/>
                <w:sz w:val="20"/>
              </w:rPr>
              <w:t>souve</w:t>
            </w:r>
            <w:r w:rsidRPr="00B81BD2">
              <w:rPr>
                <w:rFonts w:ascii="Times New Roman" w:hAnsi="Times New Roman" w:cs="Times New Roman"/>
                <w:sz w:val="20"/>
              </w:rPr>
              <w:t>nt négligé par la recherche.</w:t>
            </w:r>
          </w:p>
          <w:p w14:paraId="1354173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930213">
              <w:rPr>
                <w:rFonts w:ascii="Times New Roman" w:hAnsi="Times New Roman" w:cs="Times New Roman"/>
                <w:sz w:val="20"/>
              </w:rPr>
              <w:t>a solution nouvelle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et fonctionnelle proposée </w:t>
            </w:r>
            <w:r w:rsidR="00930213">
              <w:rPr>
                <w:rFonts w:ascii="Times New Roman" w:hAnsi="Times New Roman" w:cs="Times New Roman"/>
                <w:sz w:val="20"/>
              </w:rPr>
              <w:t>es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t </w:t>
            </w:r>
            <w:r w:rsidR="00B81BD2">
              <w:rPr>
                <w:rFonts w:ascii="Times New Roman" w:hAnsi="Times New Roman" w:cs="Times New Roman"/>
                <w:sz w:val="20"/>
              </w:rPr>
              <w:t>générique,</w:t>
            </w:r>
            <w:r w:rsidR="00B81BD2" w:rsidRPr="00B81BD2">
              <w:rPr>
                <w:rFonts w:ascii="Times New Roman" w:hAnsi="Times New Roman" w:cs="Times New Roman"/>
                <w:sz w:val="20"/>
              </w:rPr>
              <w:t xml:space="preserve"> adaptable </w:t>
            </w:r>
            <w:r w:rsidRPr="00B81BD2">
              <w:rPr>
                <w:rFonts w:ascii="Times New Roman" w:hAnsi="Times New Roman" w:cs="Times New Roman"/>
                <w:sz w:val="20"/>
              </w:rPr>
              <w:t>à d’autres régions ou écosystèmes.</w:t>
            </w:r>
          </w:p>
          <w:p w14:paraId="1C0B8F25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La qualité de la solution proposée est forte et </w:t>
            </w:r>
            <w:r w:rsidR="00607EF9"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bien </w:t>
            </w: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démontrée </w:t>
            </w:r>
            <w:r w:rsidR="00607EF9">
              <w:rPr>
                <w:rFonts w:ascii="Times New Roman" w:hAnsi="Times New Roman" w:cs="Times New Roman"/>
                <w:sz w:val="20"/>
              </w:rPr>
              <w:t>(</w:t>
            </w:r>
            <w:r w:rsidR="00BF17FA">
              <w:rPr>
                <w:rFonts w:ascii="Times New Roman" w:hAnsi="Times New Roman" w:cs="Times New Roman"/>
                <w:sz w:val="20"/>
              </w:rPr>
              <w:t xml:space="preserve">puissance </w:t>
            </w:r>
            <w:proofErr w:type="gramStart"/>
            <w:r w:rsidR="00BF17FA">
              <w:rPr>
                <w:rFonts w:ascii="Times New Roman" w:hAnsi="Times New Roman" w:cs="Times New Roman"/>
                <w:sz w:val="20"/>
              </w:rPr>
              <w:t>statistique,</w:t>
            </w:r>
            <w:r w:rsidRPr="00B81BD2">
              <w:rPr>
                <w:rFonts w:ascii="Times New Roman" w:hAnsi="Times New Roman" w:cs="Times New Roman"/>
                <w:sz w:val="20"/>
              </w:rPr>
              <w:t>…</w:t>
            </w:r>
            <w:proofErr w:type="gramEnd"/>
            <w:r w:rsidRPr="00B81BD2">
              <w:rPr>
                <w:rFonts w:ascii="Times New Roman" w:hAnsi="Times New Roman" w:cs="Times New Roman"/>
                <w:sz w:val="20"/>
              </w:rPr>
              <w:t xml:space="preserve">) </w:t>
            </w:r>
          </w:p>
          <w:p w14:paraId="027F431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L’évolution des politiques publiques est prise en compte dans les scenarios de modélisation/ termes de référence des recherches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3D186D" w14:textId="77777777" w:rsidR="00BB1CCF" w:rsidRPr="00900490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La</w:t>
            </w: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Pr="00900490">
              <w:rPr>
                <w:rFonts w:ascii="Times New Roman" w:hAnsi="Times New Roman" w:cs="Times New Roman"/>
                <w:sz w:val="20"/>
              </w:rPr>
              <w:t>solution est un prérequis à de nombreux autres impacts.</w:t>
            </w:r>
          </w:p>
          <w:p w14:paraId="2DDEF65A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BF17FA" w:rsidRPr="00900490">
              <w:rPr>
                <w:rFonts w:ascii="Times New Roman" w:hAnsi="Times New Roman" w:cs="Times New Roman"/>
                <w:sz w:val="20"/>
              </w:rPr>
              <w:t>es</w:t>
            </w:r>
            <w:r w:rsidRPr="00900490">
              <w:rPr>
                <w:rFonts w:ascii="Times New Roman" w:hAnsi="Times New Roman" w:cs="Times New Roman"/>
                <w:sz w:val="20"/>
              </w:rPr>
              <w:t>t innovante ou prometteuse et de bonne qualité. C</w:t>
            </w:r>
            <w:r w:rsidR="00BF17FA" w:rsidRPr="00900490">
              <w:rPr>
                <w:rFonts w:ascii="Times New Roman" w:hAnsi="Times New Roman" w:cs="Times New Roman"/>
                <w:sz w:val="20"/>
              </w:rPr>
              <w:t xml:space="preserve">’est une </w:t>
            </w:r>
            <w:r w:rsidRPr="00900490">
              <w:rPr>
                <w:rFonts w:ascii="Times New Roman" w:hAnsi="Times New Roman" w:cs="Times New Roman"/>
                <w:sz w:val="20"/>
              </w:rPr>
              <w:t>bonne alternative à des pratiques dont l’impact négatif sur l’environnement est documenté.</w:t>
            </w:r>
          </w:p>
        </w:tc>
        <w:tc>
          <w:tcPr>
            <w:tcW w:w="297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9DA2A0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Thème </w:t>
            </w:r>
            <w:r w:rsidR="000D0BB4">
              <w:rPr>
                <w:rFonts w:ascii="Times New Roman" w:hAnsi="Times New Roman" w:cs="Times New Roman"/>
                <w:sz w:val="20"/>
              </w:rPr>
              <w:t>de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recherche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très fréquent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0374BC5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diagnostics sont locaux et ponctuels.</w:t>
            </w:r>
          </w:p>
          <w:p w14:paraId="306A9593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La solution proposée est isolée parmi un package d’outils </w:t>
            </w:r>
            <w:r w:rsidRPr="00B81BD2">
              <w:rPr>
                <w:rFonts w:ascii="Times New Roman" w:hAnsi="Times New Roman" w:cs="Times New Roman"/>
                <w:sz w:val="20"/>
              </w:rPr>
              <w:t>(ex : gène tavelure Ariane parmi des solutions agronomiques et marketing). La solution prend en compte l’écosystème mais de manière peu ambitieuse et peu intégrative des différents impacts.</w:t>
            </w:r>
          </w:p>
          <w:p w14:paraId="03F8E9D2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La solution est d'importance marginale par rapport à l’enjeu, ou propose des alternatives à des pratiques dont l’impact négatif sur l’environnement est faible.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F2EC05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n’est pas innovante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et de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qualité est insuffisante ou </w:t>
            </w:r>
            <w:r w:rsidR="004D0F9E">
              <w:rPr>
                <w:rFonts w:ascii="Times New Roman" w:hAnsi="Times New Roman" w:cs="Times New Roman"/>
                <w:sz w:val="20"/>
              </w:rPr>
              <w:t>trop peu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démontrée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3F963D33" w14:textId="77777777" w:rsidR="00BB1CCF" w:rsidRPr="00B81BD2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La</w:t>
            </w:r>
            <w:r w:rsidR="00BB1CCF" w:rsidRPr="004D0F9E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Pr="004D0F9E">
              <w:rPr>
                <w:rStyle w:val="Policepardfaut1"/>
                <w:rFonts w:ascii="Times New Roman" w:hAnsi="Times New Roman" w:cs="Times New Roman"/>
                <w:sz w:val="20"/>
              </w:rPr>
              <w:t>solution</w:t>
            </w:r>
            <w:r w:rsidR="00BB1CCF" w:rsidRPr="004D0F9E">
              <w:rPr>
                <w:rStyle w:val="Policepardfaut1"/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repose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surtout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des critères économiques,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et prend peu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en compte les processus écologiques.</w:t>
            </w:r>
          </w:p>
          <w:p w14:paraId="01B694CA" w14:textId="77777777" w:rsidR="00BB1CCF" w:rsidRPr="00B81BD2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n’offre que des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corrections marginales d’outils de </w:t>
            </w:r>
            <w:proofErr w:type="gramStart"/>
            <w:r w:rsidR="00BB1CCF" w:rsidRPr="00B81BD2">
              <w:rPr>
                <w:rFonts w:ascii="Times New Roman" w:hAnsi="Times New Roman" w:cs="Times New Roman"/>
                <w:sz w:val="20"/>
              </w:rPr>
              <w:t>gestion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non</w:t>
            </w:r>
            <w:proofErr w:type="gramEnd"/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durables.</w:t>
            </w:r>
          </w:p>
          <w:p w14:paraId="5476B2E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données fournies sont insuffisantes et masquent peut-être un impact négatif.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8B9C6C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enjeux environnementaux sont complexes, mais ne sont pas abordés de façon intégrée.</w:t>
            </w:r>
          </w:p>
          <w:p w14:paraId="3A0C5527" w14:textId="77777777" w:rsidR="004D0F9E" w:rsidRDefault="004D0F9E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kern w:val="1"/>
                <w:sz w:val="20"/>
                <w:lang w:eastAsia="ar-SA"/>
              </w:rPr>
            </w:pPr>
          </w:p>
          <w:p w14:paraId="062B993B" w14:textId="77777777" w:rsidR="00BB1CCF" w:rsidRPr="00B81BD2" w:rsidRDefault="00F45233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1"/>
                <w:sz w:val="20"/>
                <w:lang w:eastAsia="ar-SA"/>
              </w:rPr>
              <w:t>L’innovation a</w:t>
            </w:r>
            <w:r w:rsidR="00BB1CCF" w:rsidRPr="00B81BD2">
              <w:rPr>
                <w:rFonts w:ascii="Times New Roman" w:hAnsi="Times New Roman"/>
                <w:kern w:val="1"/>
                <w:sz w:val="20"/>
                <w:lang w:eastAsia="ar-SA"/>
              </w:rPr>
              <w:t xml:space="preserve"> contribué au renforcement de la rentabilité économique de systèmes dommageables pour l’environnement</w:t>
            </w:r>
          </w:p>
          <w:p w14:paraId="51A21AAA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2E5C85E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F45233">
              <w:rPr>
                <w:rFonts w:ascii="Times New Roman" w:hAnsi="Times New Roman" w:cs="Times New Roman"/>
                <w:sz w:val="20"/>
              </w:rPr>
              <w:t>’innovation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conforte des mécanismes qui conduisent des acteurs à dégrader l’environnement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même s’ils ne sont pas des utilisateurs directs des résultats de la recherche.</w:t>
            </w:r>
          </w:p>
          <w:p w14:paraId="5444AB78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6972F4F4" w14:textId="77777777" w:rsidR="004D0F9E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Absence d’étude d’impact environnemental. </w:t>
            </w:r>
          </w:p>
          <w:p w14:paraId="7A2C3716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D4A5044" w14:textId="77777777" w:rsidR="00BB1CCF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L’impact relatif à une situation de départ et « absolu » en comparaison à d’autres « états » doivent être investigués.</w:t>
            </w:r>
          </w:p>
          <w:p w14:paraId="76F5EB2F" w14:textId="77777777" w:rsidR="00684F2E" w:rsidRPr="00B81BD2" w:rsidRDefault="00684F2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34C69E7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Faible durabilité des impacts présents (ex : contournement de résistance) : à voir au cas par cas. Absence d’anticipation des futurs souhaités.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5879843" w14:textId="58AB0177" w:rsidR="00BB1CCF" w:rsidRPr="008173C7" w:rsidRDefault="008164D0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3F1A677B" w14:textId="77777777" w:rsidTr="0003335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624709C1" w14:textId="77777777" w:rsidR="00BB1CCF" w:rsidRPr="00B81BD2" w:rsidRDefault="00BB1CCF" w:rsidP="001E625B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Echelles géographiques de diffusion de l</w:t>
            </w:r>
            <w:r w:rsidR="001E625B">
              <w:rPr>
                <w:rStyle w:val="Policepardfaut1"/>
                <w:rFonts w:ascii="Times New Roman" w:hAnsi="Times New Roman" w:cs="Times New Roman"/>
                <w:sz w:val="20"/>
              </w:rPr>
              <w:t xml:space="preserve">a solution auprès des </w:t>
            </w: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acteurs concernés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94ABB2E" w14:textId="77777777" w:rsidR="00BB1CCF" w:rsidRDefault="00930213" w:rsidP="00930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La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 xml:space="preserve"> solution </w:t>
            </w:r>
            <w:r w:rsidRPr="00900490">
              <w:rPr>
                <w:rFonts w:ascii="Times New Roman" w:hAnsi="Times New Roman" w:cs="Times New Roman"/>
                <w:sz w:val="20"/>
              </w:rPr>
              <w:t>a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 xml:space="preserve"> été adoptée de façon importante à l’échelle internationale.</w:t>
            </w:r>
          </w:p>
          <w:p w14:paraId="5A4E0F39" w14:textId="7B6B2658" w:rsidR="008164D0" w:rsidRPr="00B81BD2" w:rsidRDefault="008164D0" w:rsidP="00930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>(pas d’information)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FAADCF0" w14:textId="35D6D158" w:rsidR="00BB1CCF" w:rsidRPr="008164D0" w:rsidRDefault="003B63C1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>La solution a</w:t>
            </w:r>
            <w:r w:rsidR="00BB1CCF"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 été </w:t>
            </w:r>
            <w:proofErr w:type="gramStart"/>
            <w:r w:rsidR="00BB1CCF"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adoptée </w:t>
            </w: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 significativement</w:t>
            </w:r>
            <w:proofErr w:type="gramEnd"/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BB1CCF"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à l’échelle nationale </w:t>
            </w:r>
            <w:r w:rsidR="005E43F9"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à </w:t>
            </w:r>
            <w:r w:rsidR="00BB1CCF" w:rsidRPr="008164D0">
              <w:rPr>
                <w:rFonts w:ascii="Times New Roman" w:hAnsi="Times New Roman" w:cs="Times New Roman"/>
                <w:color w:val="auto"/>
                <w:sz w:val="20"/>
              </w:rPr>
              <w:t>une échelle pertinente.</w:t>
            </w:r>
          </w:p>
          <w:p w14:paraId="58EADE38" w14:textId="77777777" w:rsidR="00BB1CCF" w:rsidRPr="008164D0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Les trajectoires de déploiement </w:t>
            </w:r>
            <w:proofErr w:type="spellStart"/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>socio-techniques</w:t>
            </w:r>
            <w:proofErr w:type="spellEnd"/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 sont bien définies.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455BEE13" w14:textId="5020B77F" w:rsidR="00BB1CCF" w:rsidRPr="00B81BD2" w:rsidRDefault="000D0BB4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solution </w:t>
            </w:r>
            <w:r>
              <w:rPr>
                <w:rFonts w:ascii="Times New Roman" w:hAnsi="Times New Roman" w:cs="Times New Roman"/>
                <w:sz w:val="20"/>
              </w:rPr>
              <w:t>est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largement di</w:t>
            </w:r>
            <w:r>
              <w:rPr>
                <w:rFonts w:ascii="Times New Roman" w:hAnsi="Times New Roman" w:cs="Times New Roman"/>
                <w:sz w:val="20"/>
              </w:rPr>
              <w:t>sponible, mais l’adoption est faible</w:t>
            </w:r>
            <w:r w:rsidR="00B6360C">
              <w:rPr>
                <w:rFonts w:ascii="Times New Roman" w:hAnsi="Times New Roman" w:cs="Times New Roman"/>
                <w:sz w:val="20"/>
              </w:rPr>
              <w:t>, du tout moins</w:t>
            </w:r>
            <w:r w:rsidR="004D4F91">
              <w:rPr>
                <w:rFonts w:ascii="Times New Roman" w:hAnsi="Times New Roman" w:cs="Times New Roman"/>
                <w:sz w:val="20"/>
              </w:rPr>
              <w:t xml:space="preserve"> en France</w:t>
            </w:r>
            <w:r w:rsidR="00370748">
              <w:rPr>
                <w:rFonts w:ascii="Times New Roman" w:hAnsi="Times New Roman" w:cs="Times New Roman"/>
                <w:sz w:val="20"/>
              </w:rPr>
              <w:t>.</w:t>
            </w:r>
          </w:p>
          <w:p w14:paraId="28D10258" w14:textId="4A063F5B" w:rsidR="00BB1CCF" w:rsidRPr="00B6360C" w:rsidRDefault="00BB1CCF" w:rsidP="000D0BB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 xml:space="preserve">Diffusion </w:t>
            </w:r>
            <w:r w:rsidR="005E43F9" w:rsidRPr="00900490">
              <w:rPr>
                <w:rFonts w:ascii="Times New Roman" w:hAnsi="Times New Roman" w:cs="Times New Roman"/>
                <w:sz w:val="20"/>
              </w:rPr>
              <w:t xml:space="preserve">en France </w:t>
            </w:r>
            <w:r w:rsidRPr="00900490">
              <w:rPr>
                <w:rFonts w:ascii="Times New Roman" w:hAnsi="Times New Roman" w:cs="Times New Roman"/>
                <w:sz w:val="20"/>
              </w:rPr>
              <w:t>à l’échelle de multiples parcelle</w:t>
            </w:r>
            <w:r w:rsidR="000D0BB4" w:rsidRPr="00900490">
              <w:rPr>
                <w:rFonts w:ascii="Times New Roman" w:hAnsi="Times New Roman" w:cs="Times New Roman"/>
                <w:sz w:val="20"/>
              </w:rPr>
              <w:t>s, entreprises,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 monographies, d’une ré</w:t>
            </w:r>
            <w:r w:rsidR="004D0F9E" w:rsidRPr="00900490">
              <w:rPr>
                <w:rFonts w:ascii="Times New Roman" w:hAnsi="Times New Roman" w:cs="Times New Roman"/>
                <w:sz w:val="20"/>
              </w:rPr>
              <w:t>gion agricole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 ou bassin versant, </w:t>
            </w:r>
            <w:r w:rsidRPr="00930213">
              <w:rPr>
                <w:rFonts w:ascii="Times New Roman" w:hAnsi="Times New Roman" w:cs="Times New Roman"/>
                <w:color w:val="FF0000"/>
                <w:sz w:val="20"/>
              </w:rPr>
              <w:t xml:space="preserve">au minimum </w:t>
            </w:r>
            <w:r w:rsidR="00930213" w:rsidRPr="00930213">
              <w:rPr>
                <w:rFonts w:ascii="Times New Roman" w:hAnsi="Times New Roman" w:cs="Times New Roman"/>
                <w:color w:val="FF0000"/>
                <w:sz w:val="20"/>
              </w:rPr>
              <w:t xml:space="preserve">sur </w:t>
            </w:r>
            <w:r w:rsidR="000D0BB4" w:rsidRPr="00930213">
              <w:rPr>
                <w:rFonts w:ascii="Times New Roman" w:hAnsi="Times New Roman" w:cs="Times New Roman"/>
                <w:color w:val="FF0000"/>
                <w:sz w:val="20"/>
              </w:rPr>
              <w:t>un département</w:t>
            </w:r>
            <w:r w:rsidR="00930213">
              <w:rPr>
                <w:rFonts w:ascii="Times New Roman" w:hAnsi="Times New Roman" w:cs="Times New Roman"/>
                <w:color w:val="FF0000"/>
                <w:sz w:val="20"/>
              </w:rPr>
              <w:t> ?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553C35B" w14:textId="77777777" w:rsidR="00BB1CCF" w:rsidRPr="00B81BD2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La solution a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été très peu diffusée auprès des acteurs potentiellement concernés.</w:t>
            </w:r>
          </w:p>
          <w:p w14:paraId="297A6EA6" w14:textId="77777777" w:rsidR="00BB1CCF" w:rsidRPr="00B81BD2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Diffusion à l’échelle de la parcelle, de l’exploitation ou de l’entreprise, d’une monographie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F3A20E" w14:textId="77777777" w:rsidR="00BB1CCF" w:rsidRPr="00A04D6D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59CE56E" w14:textId="33642A0B" w:rsidR="00BB1CCF" w:rsidRPr="008173C7" w:rsidRDefault="008164D0" w:rsidP="004D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705EE2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48D77C2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300AE33" w14:textId="77777777" w:rsidR="00BB1CCF" w:rsidRPr="00B81BD2" w:rsidRDefault="00BB1CCF" w:rsidP="004D0F9E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Impacts sur la durabilité de l’évolution des systèmes </w:t>
            </w:r>
            <w:proofErr w:type="spellStart"/>
            <w:r w:rsidRPr="00B81BD2">
              <w:rPr>
                <w:rFonts w:ascii="Times New Roman" w:hAnsi="Times New Roman" w:cs="Times New Roman"/>
                <w:sz w:val="20"/>
              </w:rPr>
              <w:t>socio-techniques</w:t>
            </w:r>
            <w:proofErr w:type="spellEnd"/>
            <w:r w:rsidRPr="00B81BD2">
              <w:rPr>
                <w:rFonts w:ascii="Times New Roman" w:hAnsi="Times New Roman" w:cs="Times New Roman"/>
                <w:sz w:val="20"/>
              </w:rPr>
              <w:t xml:space="preserve"> de production ou de consommation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C27D688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recherches conduisent à mettre en place des systèmes </w:t>
            </w:r>
            <w:r w:rsidR="000D0BB4">
              <w:rPr>
                <w:rFonts w:ascii="Times New Roman" w:hAnsi="Times New Roman" w:cs="Times New Roman"/>
                <w:sz w:val="20"/>
              </w:rPr>
              <w:t>(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de culture, un territoire, un grand nombre et diversité d’acteurs, toute une filière...) </w:t>
            </w:r>
            <w:r w:rsidRPr="00B81BD2">
              <w:rPr>
                <w:rFonts w:ascii="Times New Roman" w:hAnsi="Times New Roman" w:cs="Times New Roman"/>
                <w:sz w:val="20"/>
              </w:rPr>
              <w:t>qui évitent les impacts environnementaux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délétères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. La </w:t>
            </w:r>
            <w:proofErr w:type="gramStart"/>
            <w:r w:rsidRPr="00B81BD2">
              <w:rPr>
                <w:rFonts w:ascii="Times New Roman" w:hAnsi="Times New Roman" w:cs="Times New Roman"/>
                <w:sz w:val="20"/>
              </w:rPr>
              <w:t xml:space="preserve">réflexion 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 écologique</w:t>
            </w:r>
            <w:proofErr w:type="gramEnd"/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systémique est approfondie</w:t>
            </w:r>
            <w:r w:rsidR="00831239">
              <w:rPr>
                <w:rFonts w:ascii="Times New Roman" w:hAnsi="Times New Roman" w:cs="Times New Roman"/>
                <w:sz w:val="20"/>
              </w:rPr>
              <w:t>.</w:t>
            </w:r>
          </w:p>
          <w:p w14:paraId="1F5E10ED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transition agro-écologique est enclenchée</w:t>
            </w:r>
            <w:r w:rsidR="00AF76CD">
              <w:rPr>
                <w:rFonts w:ascii="Times New Roman" w:hAnsi="Times New Roman" w:cs="Times New Roman"/>
                <w:sz w:val="20"/>
              </w:rPr>
              <w:t>.</w:t>
            </w:r>
          </w:p>
          <w:p w14:paraId="76BC0EC3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résistances des acteurs socio-économiques sont apaisées, leurs contraintes levées/contournées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8F57A9" w14:textId="77777777" w:rsidR="00BB1CCF" w:rsidRPr="008164D0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>La</w:t>
            </w:r>
            <w:r w:rsidR="00BB1CCF"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 solution proposée</w:t>
            </w: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 concerne</w:t>
            </w:r>
            <w:r w:rsidR="000D0BB4"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 de nombreux act</w:t>
            </w:r>
            <w:r w:rsidR="00BB1CCF"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eurs </w:t>
            </w:r>
            <w:r w:rsidR="000D0BB4"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divers </w:t>
            </w:r>
            <w:r w:rsidR="00BB1CCF" w:rsidRPr="008164D0">
              <w:rPr>
                <w:rFonts w:ascii="Times New Roman" w:hAnsi="Times New Roman" w:cs="Times New Roman"/>
                <w:color w:val="auto"/>
                <w:sz w:val="20"/>
              </w:rPr>
              <w:t>et</w:t>
            </w: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 amorce</w:t>
            </w:r>
            <w:r w:rsidR="00BB1CCF"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 un système plus en harmonie avec l’environnement.</w:t>
            </w:r>
          </w:p>
          <w:p w14:paraId="4122BBF2" w14:textId="77777777" w:rsidR="00BB1CCF" w:rsidRPr="008164D0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>Tous les blocages à la diffusion ont été identifiés (même s’ils ne sont pas tous levés par l’innovation).</w:t>
            </w:r>
          </w:p>
          <w:p w14:paraId="6C910CAD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futurs souhaitables et la trajectoire pour les atteindre ont été anticipés.</w:t>
            </w:r>
          </w:p>
          <w:p w14:paraId="13A039EB" w14:textId="77777777" w:rsidR="00BB1CCF" w:rsidRPr="00B81BD2" w:rsidRDefault="00BB1CCF" w:rsidP="000D408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La situation atteinte est performante </w:t>
            </w:r>
            <w:r w:rsidR="000D408F">
              <w:rPr>
                <w:rFonts w:ascii="Times New Roman" w:hAnsi="Times New Roman" w:cs="Times New Roman"/>
                <w:sz w:val="20"/>
              </w:rPr>
              <w:t xml:space="preserve">et </w:t>
            </w:r>
            <w:r w:rsidRPr="00B81BD2">
              <w:rPr>
                <w:rFonts w:ascii="Times New Roman" w:hAnsi="Times New Roman" w:cs="Times New Roman"/>
                <w:sz w:val="20"/>
              </w:rPr>
              <w:t>mobilise un système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complet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04DAA39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L’innovation, une fois diffusée constitue un premier pas/déverrouillage vers un système alternatif plus vertueux. Mais elle mobilise </w:t>
            </w:r>
            <w:r w:rsidR="00930213">
              <w:rPr>
                <w:rFonts w:ascii="Times New Roman" w:hAnsi="Times New Roman" w:cs="Times New Roman"/>
                <w:sz w:val="20"/>
              </w:rPr>
              <w:t xml:space="preserve">trop peu </w:t>
            </w:r>
            <w:r w:rsidRPr="00B81BD2">
              <w:rPr>
                <w:rFonts w:ascii="Times New Roman" w:hAnsi="Times New Roman" w:cs="Times New Roman"/>
                <w:sz w:val="20"/>
              </w:rPr>
              <w:t>les acteurs concernés.</w:t>
            </w:r>
          </w:p>
          <w:p w14:paraId="52C2D30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performances environnementales d</w:t>
            </w:r>
            <w:r w:rsidR="00930213">
              <w:rPr>
                <w:rFonts w:ascii="Times New Roman" w:hAnsi="Times New Roman" w:cs="Times New Roman"/>
                <w:sz w:val="20"/>
              </w:rPr>
              <w:t>u système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sont légèrement meilleures que les alternat</w:t>
            </w:r>
            <w:r w:rsidR="00537B98">
              <w:rPr>
                <w:rFonts w:ascii="Times New Roman" w:hAnsi="Times New Roman" w:cs="Times New Roman"/>
                <w:sz w:val="20"/>
              </w:rPr>
              <w:t>ives existantes.</w:t>
            </w:r>
          </w:p>
          <w:p w14:paraId="1726F1C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u w:val="single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Des résistances ou des contraintes d’acteurs non anticipées limitent l’adoption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C168CFA" w14:textId="77777777" w:rsidR="00BB1CCF" w:rsidRPr="0022548B" w:rsidRDefault="0022548B" w:rsidP="0022548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L’innovation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aboutit à une solution en bout de chaîne, curative, pour pallier un déséquilibre créé par </w:t>
            </w:r>
            <w:r>
              <w:rPr>
                <w:rFonts w:ascii="Times New Roman" w:hAnsi="Times New Roman" w:cs="Times New Roman"/>
                <w:sz w:val="20"/>
              </w:rPr>
              <w:t>le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système </w:t>
            </w:r>
            <w:r>
              <w:rPr>
                <w:rFonts w:ascii="Times New Roman" w:hAnsi="Times New Roman" w:cs="Times New Roman"/>
                <w:sz w:val="20"/>
              </w:rPr>
              <w:t>lui-même</w:t>
            </w:r>
            <w:r w:rsidR="00C4402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2B2E4F" w14:textId="77777777" w:rsidR="00BB1CCF" w:rsidRPr="00A04D6D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B9C5E39" w14:textId="24ADAC7C" w:rsidR="00BB1CCF" w:rsidRPr="008173C7" w:rsidRDefault="008164D0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FA2587" w:rsidRPr="008173C7" w14:paraId="76CB08FD" w14:textId="77777777" w:rsidTr="0003335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0DC3075D" w14:textId="77777777" w:rsidR="00FA2587" w:rsidRPr="008173C7" w:rsidRDefault="00FA2587" w:rsidP="004D0F9E">
            <w:pPr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DFE45CB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EC8296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0FE9382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11BDAA8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24A01222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E4778C" w14:textId="35BEC546" w:rsidR="00BB1CCF" w:rsidRPr="008173C7" w:rsidRDefault="008164D0" w:rsidP="00BC20B0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FA2587"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6624D346" w14:textId="77777777" w:rsidR="00CE3213" w:rsidRDefault="00B24B1A" w:rsidP="00AB0803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>Dimension</w:t>
      </w:r>
      <w:r w:rsidR="00CE3213"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biodiversité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09"/>
      </w:tblGrid>
      <w:tr w:rsidR="00CE3213" w:rsidRPr="008173C7" w14:paraId="75C7CDE9" w14:textId="77777777" w:rsidTr="00AB08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DCA0251" w14:textId="77777777" w:rsidR="00CE3213" w:rsidRPr="00C6588B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9C7A7C1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B7B782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ABD05E7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109815F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8F23D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F5E7553" w14:textId="77777777" w:rsidR="00CE3213" w:rsidRPr="004D0F9E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CE3213" w:rsidRPr="008173C7" w14:paraId="505AE35E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D335EE8" w14:textId="77777777" w:rsidR="00CE3213" w:rsidRPr="009E6E27" w:rsidRDefault="00CE3213" w:rsidP="00CE3213">
            <w:pPr>
              <w:jc w:val="left"/>
              <w:rPr>
                <w:rFonts w:ascii="Times New Roman" w:hAnsi="Times New Roman" w:cs="Times New Roman"/>
                <w:bCs w:val="0"/>
                <w:sz w:val="20"/>
              </w:rPr>
            </w:pPr>
            <w:r w:rsidRPr="009E6E27">
              <w:rPr>
                <w:rFonts w:ascii="Times New Roman" w:hAnsi="Times New Roman" w:cs="Times New Roman"/>
                <w:bCs w:val="0"/>
                <w:sz w:val="20"/>
              </w:rPr>
              <w:t>Importance des enjeux de biodiversité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6CC961E" w14:textId="77777777" w:rsidR="00684F2E" w:rsidRPr="00684F2E" w:rsidRDefault="00B34FEC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es enjeux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de biodiversité sont cruciaux et relatifs au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maintien </w:t>
            </w:r>
            <w:r>
              <w:rPr>
                <w:rFonts w:ascii="Times New Roman" w:hAnsi="Times New Roman" w:cs="Times New Roman"/>
                <w:sz w:val="20"/>
              </w:rPr>
              <w:t>de biodiversité fonctionnelle</w:t>
            </w:r>
            <w:r w:rsidR="00BC20B0">
              <w:rPr>
                <w:rFonts w:ascii="Times New Roman" w:hAnsi="Times New Roman" w:cs="Times New Roman"/>
                <w:sz w:val="20"/>
              </w:rPr>
              <w:t xml:space="preserve"> et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d’écosystèmes menacés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14:paraId="71A7BA56" w14:textId="77777777" w:rsidR="00684F2E" w:rsidRPr="00B34FEC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Intégration de différents enjeux de biodiversité (</w:t>
            </w:r>
            <w:r w:rsidRPr="00B34FEC">
              <w:rPr>
                <w:rFonts w:ascii="Times New Roman" w:hAnsi="Times New Roman" w:cs="Times New Roman"/>
                <w:color w:val="FF0000"/>
                <w:sz w:val="20"/>
              </w:rPr>
              <w:t>races élevées/</w:t>
            </w:r>
            <w:r w:rsidR="00FC444F">
              <w:rPr>
                <w:rFonts w:ascii="Times New Roman" w:hAnsi="Times New Roman" w:cs="Times New Roman"/>
                <w:color w:val="FF0000"/>
                <w:sz w:val="20"/>
              </w:rPr>
              <w:t xml:space="preserve"> paysages</w:t>
            </w:r>
            <w:r w:rsidRPr="00B34FEC">
              <w:rPr>
                <w:rFonts w:ascii="Times New Roman" w:hAnsi="Times New Roman" w:cs="Times New Roman"/>
                <w:color w:val="FF0000"/>
                <w:sz w:val="20"/>
              </w:rPr>
              <w:t xml:space="preserve">, </w:t>
            </w:r>
            <w:r w:rsidRPr="00684F2E">
              <w:rPr>
                <w:rFonts w:ascii="Times New Roman" w:hAnsi="Times New Roman" w:cs="Times New Roman"/>
                <w:sz w:val="20"/>
              </w:rPr>
              <w:t>domestique/sauvage, marine/terrestre)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4AA47359" w14:textId="77777777" w:rsidR="00CE3213" w:rsidRPr="00684F2E" w:rsidRDefault="00684F2E" w:rsidP="00684F2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34FEC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1E9EBC9" w14:textId="77777777" w:rsidR="00BC20B0" w:rsidRPr="00900490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Les enjeux de biodiversité sont forts ou croissants</w:t>
            </w:r>
            <w:r w:rsidR="00511C37" w:rsidRPr="00900490">
              <w:rPr>
                <w:rFonts w:ascii="Times New Roman" w:hAnsi="Times New Roman" w:cs="Times New Roman"/>
                <w:sz w:val="20"/>
              </w:rPr>
              <w:t xml:space="preserve"> et relatifs au m</w:t>
            </w:r>
            <w:r w:rsidR="00FC444F" w:rsidRPr="00900490">
              <w:rPr>
                <w:rFonts w:ascii="Times New Roman" w:hAnsi="Times New Roman" w:cs="Times New Roman"/>
                <w:sz w:val="20"/>
              </w:rPr>
              <w:t>aintien de bi</w:t>
            </w:r>
            <w:r w:rsidR="00BC20B0" w:rsidRPr="00900490">
              <w:rPr>
                <w:rFonts w:ascii="Times New Roman" w:hAnsi="Times New Roman" w:cs="Times New Roman"/>
                <w:sz w:val="20"/>
              </w:rPr>
              <w:t>odiversité protégée.</w:t>
            </w:r>
          </w:p>
          <w:p w14:paraId="26073851" w14:textId="6E20365F" w:rsidR="009750B5" w:rsidRPr="009750B5" w:rsidRDefault="00B6360C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Enjeux de filière,</w:t>
            </w:r>
            <w:r w:rsidR="00FC444F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de territoire (c</w:t>
            </w:r>
            <w:r w:rsidR="00BC20B0">
              <w:rPr>
                <w:rFonts w:ascii="Times New Roman" w:hAnsi="Times New Roman" w:cs="Times New Roman"/>
                <w:sz w:val="20"/>
              </w:rPr>
              <w:t>ontinuité écologique</w:t>
            </w:r>
            <w:r w:rsidR="00FC444F">
              <w:rPr>
                <w:rFonts w:ascii="Times New Roman" w:hAnsi="Times New Roman" w:cs="Times New Roman"/>
                <w:sz w:val="20"/>
              </w:rPr>
              <w:t>).</w:t>
            </w:r>
          </w:p>
          <w:p w14:paraId="7E083B09" w14:textId="77777777" w:rsidR="00B34FEC" w:rsidRPr="009750B5" w:rsidRDefault="009750B5" w:rsidP="00BC20B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CCDD0A4" w14:textId="77777777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Enjeux récurrents ou modérés de biodiversité concernant un territoire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et relatifs au m</w:t>
            </w:r>
            <w:r w:rsidR="00FC444F">
              <w:rPr>
                <w:rFonts w:ascii="Times New Roman" w:hAnsi="Times New Roman" w:cs="Times New Roman"/>
                <w:sz w:val="20"/>
              </w:rPr>
              <w:t>aintien de biodiversité domestique, d’e</w:t>
            </w:r>
            <w:r w:rsidRPr="009750B5">
              <w:rPr>
                <w:rFonts w:ascii="Times New Roman" w:hAnsi="Times New Roman" w:cs="Times New Roman"/>
                <w:sz w:val="20"/>
              </w:rPr>
              <w:t>spèces communes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1EC9ED89" w14:textId="33C3587D" w:rsidR="009750B5" w:rsidRPr="009750B5" w:rsidRDefault="00D1025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Enjeu </w:t>
            </w:r>
            <w:r w:rsidR="00B6360C">
              <w:rPr>
                <w:rFonts w:ascii="Times New Roman" w:hAnsi="Times New Roman" w:cs="Times New Roman"/>
                <w:sz w:val="20"/>
              </w:rPr>
              <w:t>lié à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l’ouverture des paysages</w:t>
            </w:r>
            <w:r w:rsidR="00B6360C">
              <w:rPr>
                <w:rFonts w:ascii="Times New Roman" w:hAnsi="Times New Roman" w:cs="Times New Roman"/>
                <w:sz w:val="20"/>
              </w:rPr>
              <w:t xml:space="preserve"> naturels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43AA5EF6" w14:textId="77777777" w:rsidR="00CE3213" w:rsidRPr="009750B5" w:rsidRDefault="009750B5" w:rsidP="009750B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A09D410" w14:textId="77777777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Enjeux ponctuels ou faibles de biodiversité</w:t>
            </w:r>
            <w:r w:rsidR="00FC444F">
              <w:rPr>
                <w:rFonts w:ascii="Times New Roman" w:hAnsi="Times New Roman" w:cs="Times New Roman"/>
                <w:sz w:val="20"/>
              </w:rPr>
              <w:t xml:space="preserve"> domestique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sur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un petit territoire. </w:t>
            </w:r>
          </w:p>
          <w:p w14:paraId="66195BB4" w14:textId="77777777" w:rsidR="00CE3213" w:rsidRPr="009750B5" w:rsidRDefault="009750B5" w:rsidP="009750B5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DFE5D3" w14:textId="065DC2DA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L’innovation ne prend pas en compte les systèm</w:t>
            </w:r>
            <w:r w:rsidR="007D16F7">
              <w:rPr>
                <w:rFonts w:ascii="Times New Roman" w:hAnsi="Times New Roman" w:cs="Times New Roman"/>
                <w:sz w:val="20"/>
              </w:rPr>
              <w:t>es écologiques et leur biodiversité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2980BCE6" w14:textId="77777777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ADB9719" w14:textId="77777777" w:rsidR="00AB0803" w:rsidRPr="00684F2E" w:rsidRDefault="00684F2E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L’innovation produit des impacts </w:t>
            </w:r>
            <w:r w:rsidR="00F45233">
              <w:rPr>
                <w:rFonts w:ascii="Times New Roman" w:hAnsi="Times New Roman" w:cs="Times New Roman"/>
                <w:sz w:val="20"/>
              </w:rPr>
              <w:t>délétères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sur les écosystèmes </w:t>
            </w:r>
          </w:p>
          <w:p w14:paraId="6540883A" w14:textId="2D44A675" w:rsidR="00684F2E" w:rsidRPr="00684F2E" w:rsidRDefault="00AB0803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et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leur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biodiversité </w:t>
            </w:r>
            <w:r>
              <w:rPr>
                <w:rFonts w:ascii="Times New Roman" w:hAnsi="Times New Roman" w:cs="Times New Roman"/>
                <w:sz w:val="20"/>
              </w:rPr>
              <w:t xml:space="preserve">(ex : </w:t>
            </w:r>
            <w:r w:rsidRPr="00684F2E">
              <w:rPr>
                <w:rFonts w:ascii="Times New Roman" w:hAnsi="Times New Roman" w:cs="Times New Roman"/>
                <w:sz w:val="20"/>
              </w:rPr>
              <w:t>eutrophisation)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ou des reports sur d’autres écosystèmes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77B6F35B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0A2E58A" w14:textId="3DB2ADB9" w:rsidR="00CE3213" w:rsidRPr="00B81BD2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Le projet exacerbe les conflits 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entre </w:t>
            </w:r>
            <w:r w:rsidRPr="00684F2E">
              <w:rPr>
                <w:rFonts w:ascii="Times New Roman" w:hAnsi="Times New Roman" w:cs="Times New Roman"/>
                <w:sz w:val="20"/>
              </w:rPr>
              <w:t>biodiversité culti</w:t>
            </w:r>
            <w:r w:rsidR="00AB0803">
              <w:rPr>
                <w:rFonts w:ascii="Times New Roman" w:hAnsi="Times New Roman" w:cs="Times New Roman"/>
                <w:sz w:val="20"/>
              </w:rPr>
              <w:t>vée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naturelle (ex : tremblante </w:t>
            </w:r>
            <w:r w:rsidRPr="00684F2E">
              <w:rPr>
                <w:rFonts w:ascii="Times New Roman" w:hAnsi="Times New Roman" w:cs="Times New Roman"/>
                <w:sz w:val="20"/>
              </w:rPr>
              <w:t>ours/mouton)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44CC629" w14:textId="2369ED88" w:rsidR="00CE3213" w:rsidRPr="008173C7" w:rsidRDefault="00CE3213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906C381" w14:textId="77777777" w:rsidTr="00AB0803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9D16A22" w14:textId="77777777" w:rsidR="00CE3213" w:rsidRPr="00CE3213" w:rsidRDefault="00CE3213" w:rsidP="00CE3213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1E18428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 w:rsidR="00F974DD"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peu fréquent</w:t>
            </w:r>
            <w:r w:rsidRPr="00684F2E">
              <w:rPr>
                <w:rFonts w:ascii="Times New Roman" w:hAnsi="Times New Roman" w:cs="Times New Roman"/>
                <w:sz w:val="20"/>
              </w:rPr>
              <w:t>.</w:t>
            </w:r>
          </w:p>
          <w:p w14:paraId="439791ED" w14:textId="77777777" w:rsidR="00CE3213" w:rsidRPr="00684F2E" w:rsidRDefault="00F974DD" w:rsidP="00684F2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intègre la biodiversité comme un atout et une composante incontournable de sa performance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C60F10" w14:textId="77777777" w:rsidR="009750B5" w:rsidRPr="009750B5" w:rsidRDefault="00F974DD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E6E27" w:rsidRPr="009750B5">
              <w:rPr>
                <w:rFonts w:ascii="Times New Roman" w:hAnsi="Times New Roman" w:cs="Times New Roman"/>
                <w:sz w:val="20"/>
              </w:rPr>
              <w:t xml:space="preserve">prend </w:t>
            </w:r>
            <w:r w:rsidR="009E6E27">
              <w:rPr>
                <w:rFonts w:ascii="Times New Roman" w:hAnsi="Times New Roman" w:cs="Times New Roman"/>
                <w:sz w:val="20"/>
              </w:rPr>
              <w:t>largement en compte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la biodiversité et </w:t>
            </w:r>
            <w:r w:rsidR="009E6E27">
              <w:rPr>
                <w:rFonts w:ascii="Times New Roman" w:hAnsi="Times New Roman" w:cs="Times New Roman"/>
                <w:sz w:val="20"/>
              </w:rPr>
              <w:t>considère</w:t>
            </w:r>
            <w:r w:rsidR="009E6E27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systématiquement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les impératifs de sa préservation</w:t>
            </w:r>
            <w:r w:rsidR="00923953">
              <w:rPr>
                <w:rFonts w:ascii="Times New Roman" w:hAnsi="Times New Roman" w:cs="Times New Roman"/>
                <w:sz w:val="20"/>
              </w:rPr>
              <w:t>, r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estauration ou enrichissement.</w:t>
            </w:r>
          </w:p>
          <w:p w14:paraId="513C9AC0" w14:textId="77777777" w:rsidR="00CE3213" w:rsidRPr="009750B5" w:rsidRDefault="009750B5" w:rsidP="009E6E2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 w:rsidR="009E6E27">
              <w:rPr>
                <w:rFonts w:ascii="Times New Roman" w:hAnsi="Times New Roman" w:cs="Times New Roman"/>
                <w:sz w:val="20"/>
              </w:rPr>
              <w:t>Des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alternatives </w:t>
            </w:r>
            <w:r w:rsidR="009E6E27">
              <w:rPr>
                <w:rFonts w:ascii="Times New Roman" w:hAnsi="Times New Roman" w:cs="Times New Roman"/>
                <w:sz w:val="20"/>
              </w:rPr>
              <w:t xml:space="preserve">peuvent </w:t>
            </w:r>
            <w:r w:rsidR="0011716B">
              <w:rPr>
                <w:rFonts w:ascii="Times New Roman" w:hAnsi="Times New Roman" w:cs="Times New Roman"/>
                <w:sz w:val="20"/>
              </w:rPr>
              <w:t>présenter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de meilleur</w:t>
            </w:r>
            <w:r w:rsidR="009E6E27">
              <w:rPr>
                <w:rFonts w:ascii="Times New Roman" w:hAnsi="Times New Roman" w:cs="Times New Roman"/>
                <w:sz w:val="20"/>
              </w:rPr>
              <w:t>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 </w:t>
            </w:r>
            <w:r w:rsidR="00923953">
              <w:rPr>
                <w:rFonts w:ascii="Times New Roman" w:hAnsi="Times New Roman" w:cs="Times New Roman"/>
                <w:sz w:val="20"/>
              </w:rPr>
              <w:t>performances de biodiversité</w:t>
            </w:r>
            <w:r w:rsidR="009E6E27">
              <w:rPr>
                <w:rFonts w:ascii="Times New Roman" w:hAnsi="Times New Roman" w:cs="Times New Roman"/>
                <w:sz w:val="20"/>
              </w:rPr>
              <w:t>,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mais l’optimisation de la biodiversité n’était pas la finalité principale de la solution proposée)</w:t>
            </w:r>
            <w:r w:rsidR="00AB08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D098B99" w14:textId="77777777" w:rsidR="00923953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 w:rsidR="00923953">
              <w:rPr>
                <w:rFonts w:ascii="Times New Roman" w:hAnsi="Times New Roman" w:cs="Times New Roman"/>
                <w:sz w:val="20"/>
              </w:rPr>
              <w:t xml:space="preserve"> de recherche très fréquent.</w:t>
            </w:r>
          </w:p>
          <w:p w14:paraId="123D29E0" w14:textId="77777777" w:rsidR="009750B5" w:rsidRPr="00900490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 xml:space="preserve"> comporte des dispositions qui favorisent, de façon limitée, le maintien d’un niveau modeste mais significatif de biodiversité</w:t>
            </w:r>
            <w:r w:rsidR="0011716B" w:rsidRPr="00900490">
              <w:rPr>
                <w:rFonts w:ascii="Times New Roman" w:hAnsi="Times New Roman" w:cs="Times New Roman"/>
                <w:sz w:val="20"/>
              </w:rPr>
              <w:t>.</w:t>
            </w:r>
          </w:p>
          <w:p w14:paraId="4F7C402E" w14:textId="77777777" w:rsidR="00CE3213" w:rsidRPr="009750B5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prend en compte les savoirs empiriques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CB6FB53" w14:textId="77777777" w:rsidR="00CE3213" w:rsidRPr="009750B5" w:rsidRDefault="009E6E27" w:rsidP="009E6E2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prend peu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en compte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la biodiversité ou sa préservation</w:t>
            </w:r>
            <w:r>
              <w:rPr>
                <w:rFonts w:ascii="Times New Roman" w:hAnsi="Times New Roman" w:cs="Times New Roman"/>
                <w:sz w:val="20"/>
              </w:rPr>
              <w:t xml:space="preserve"> et ne considère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pas les savoirs empiriques (si pertinent)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D49E75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1CFB95B" w14:textId="1D8D40E2" w:rsidR="00CE3213" w:rsidRPr="008173C7" w:rsidRDefault="00CE3213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67F04B75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38717FD" w14:textId="77777777" w:rsidR="00CE3213" w:rsidRPr="00CE3213" w:rsidRDefault="00CE3213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>la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10AFFC83" w14:textId="77777777" w:rsidR="00684F2E" w:rsidRPr="00CB1E3E" w:rsidRDefault="00CB1E3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CB1E3E"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684F2E" w:rsidRPr="00CB1E3E">
              <w:rPr>
                <w:rFonts w:ascii="Times New Roman" w:hAnsi="Times New Roman" w:cs="Times New Roman"/>
                <w:color w:val="FF0000"/>
                <w:sz w:val="20"/>
              </w:rPr>
              <w:t xml:space="preserve"> préserve ou améliore les corridors écologiques</w:t>
            </w:r>
            <w:r w:rsidR="00AB0803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4A76D886" w14:textId="1055571F" w:rsidR="00CE3213" w:rsidRPr="00684F2E" w:rsidRDefault="00CB1E3E" w:rsidP="00B63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induit des effets de même nature sur les zones géographiques externes à son propre périmètre. La diffusion a été généralisée</w:t>
            </w:r>
            <w:r w:rsidR="00D10255" w:rsidRPr="00D10255">
              <w:rPr>
                <w:rFonts w:ascii="Times New Roman" w:hAnsi="Times New Roman" w:cs="Times New Roman"/>
                <w:sz w:val="20"/>
              </w:rPr>
              <w:t xml:space="preserve"> à une échelle géographique maximale cohérente sur le plan de la biodiversité.</w:t>
            </w:r>
            <w:r w:rsidR="00B6360C" w:rsidDel="00D10255">
              <w:rPr>
                <w:rStyle w:val="Marquedecommentaire"/>
                <w:color w:val="auto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C5D6997" w14:textId="34FBEA86" w:rsidR="009750B5" w:rsidRPr="00900490" w:rsidRDefault="00CB1E3E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La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 xml:space="preserve"> solution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 a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 xml:space="preserve"> été adoptée 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significativement, 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>à une échelle géographique cohérente sur le plan de la biodiversité.</w:t>
            </w:r>
          </w:p>
          <w:p w14:paraId="36A8A8B0" w14:textId="77777777" w:rsidR="00CE3213" w:rsidRPr="009750B5" w:rsidRDefault="009750B5" w:rsidP="00CB1E3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 xml:space="preserve">Le projet n’induit pas d’effets </w:t>
            </w:r>
            <w:r w:rsidR="00CB1E3E" w:rsidRPr="00900490">
              <w:rPr>
                <w:rFonts w:ascii="Times New Roman" w:hAnsi="Times New Roman" w:cs="Times New Roman"/>
                <w:sz w:val="20"/>
              </w:rPr>
              <w:t>délétères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 au-delà de ce périmètre.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F5C31D0" w14:textId="77777777" w:rsidR="00CE3213" w:rsidRPr="009750B5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intègre partiellement </w:t>
            </w:r>
            <w:r>
              <w:rPr>
                <w:rFonts w:ascii="Times New Roman" w:hAnsi="Times New Roman" w:cs="Times New Roman"/>
                <w:sz w:val="20"/>
              </w:rPr>
              <w:t>l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es enjeux de préservation de la biodiversité sur son périmètre géographique d’influence</w:t>
            </w:r>
            <w:r w:rsidR="009E2DA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EEFFC84" w14:textId="77777777" w:rsidR="00CE3213" w:rsidRPr="0022548B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est déployée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à l’échelle de la monographie pertinente en termes de biodiversité mais</w:t>
            </w:r>
            <w:r>
              <w:rPr>
                <w:rFonts w:ascii="Times New Roman" w:hAnsi="Times New Roman" w:cs="Times New Roman"/>
                <w:sz w:val="20"/>
              </w:rPr>
              <w:t xml:space="preserve"> la monographie est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B7027C" w14:textId="77777777" w:rsidR="00CE3213" w:rsidRPr="00A04D6D" w:rsidRDefault="00CE3213" w:rsidP="00CE321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2E7212B" w14:textId="448FB872" w:rsidR="00CE3213" w:rsidRPr="008173C7" w:rsidRDefault="00CE3213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D6926AE" w14:textId="77777777" w:rsidTr="00AB0803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088BA35F" w14:textId="77777777" w:rsidR="00CE3213" w:rsidRPr="00B81BD2" w:rsidRDefault="00CE3213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Impacts sur </w:t>
            </w:r>
            <w:r w:rsidR="00FA1039">
              <w:rPr>
                <w:rFonts w:ascii="Times New Roman" w:hAnsi="Times New Roman" w:cs="Times New Roman"/>
                <w:sz w:val="20"/>
              </w:rPr>
              <w:t xml:space="preserve">la </w:t>
            </w:r>
            <w:r w:rsidRPr="00CE3213">
              <w:rPr>
                <w:rFonts w:ascii="Times New Roman" w:hAnsi="Times New Roman" w:cs="Times New Roman"/>
                <w:sz w:val="20"/>
              </w:rPr>
              <w:t>biodiversité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F849D24" w14:textId="713F004A" w:rsidR="00295522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Maintien</w:t>
            </w:r>
            <w:r w:rsidR="00A0183B">
              <w:rPr>
                <w:rFonts w:ascii="Times New Roman" w:hAnsi="Times New Roman" w:cs="Times New Roman"/>
                <w:sz w:val="20"/>
              </w:rPr>
              <w:t>/restauration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de biodiversité fonctionnelle et structurale (</w:t>
            </w:r>
            <w:r w:rsidR="00B6360C">
              <w:rPr>
                <w:rFonts w:ascii="Times New Roman" w:hAnsi="Times New Roman" w:cs="Times New Roman"/>
                <w:sz w:val="20"/>
              </w:rPr>
              <w:t>nb et diversité d’</w:t>
            </w:r>
            <w:r w:rsidRPr="00684F2E">
              <w:rPr>
                <w:rFonts w:ascii="Times New Roman" w:hAnsi="Times New Roman" w:cs="Times New Roman"/>
                <w:sz w:val="20"/>
              </w:rPr>
              <w:t>espèces et de gènes)</w:t>
            </w:r>
            <w:r w:rsidR="00614F64">
              <w:rPr>
                <w:rFonts w:ascii="Times New Roman" w:hAnsi="Times New Roman" w:cs="Times New Roman"/>
                <w:sz w:val="20"/>
              </w:rPr>
              <w:t>.</w:t>
            </w:r>
            <w:r w:rsidR="00AA410D">
              <w:rPr>
                <w:rFonts w:ascii="Times New Roman" w:hAnsi="Times New Roman" w:cs="Times New Roman"/>
                <w:sz w:val="20"/>
              </w:rPr>
              <w:t xml:space="preserve"> </w:t>
            </w:r>
            <w:ins w:id="0" w:author="Laurence Colinet" w:date="2017-10-18T15:00:00Z">
              <w:r w:rsidR="00295522">
                <w:rPr>
                  <w:rFonts w:ascii="Times New Roman" w:hAnsi="Times New Roman" w:cs="Times New Roman"/>
                  <w:sz w:val="20"/>
                </w:rPr>
                <w:t>ET</w:t>
              </w:r>
            </w:ins>
          </w:p>
          <w:p w14:paraId="11D46E0F" w14:textId="77777777" w:rsidR="00295522" w:rsidRDefault="00A0183B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" w:author="Laurence Colinet" w:date="2017-10-18T15:02:00Z"/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L’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effet sur les écosystèmes</w:t>
            </w:r>
            <w:r>
              <w:rPr>
                <w:rFonts w:ascii="Times New Roman" w:hAnsi="Times New Roman" w:cs="Times New Roman"/>
                <w:sz w:val="20"/>
              </w:rPr>
              <w:t xml:space="preserve"> est durable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du fait d’une gestion collective </w:t>
            </w:r>
            <w:del w:id="2" w:author="Laurence Colinet" w:date="2017-10-18T15:02:00Z">
              <w:r w:rsidR="00AB0803" w:rsidDel="00295522">
                <w:rPr>
                  <w:rFonts w:ascii="Times New Roman" w:hAnsi="Times New Roman" w:cs="Times New Roman"/>
                  <w:sz w:val="20"/>
                </w:rPr>
                <w:delText xml:space="preserve">et </w:delText>
              </w:r>
            </w:del>
            <w:ins w:id="3" w:author="Laurence Colinet" w:date="2017-10-18T15:02:00Z">
              <w:r w:rsidR="00295522">
                <w:rPr>
                  <w:rFonts w:ascii="Times New Roman" w:hAnsi="Times New Roman" w:cs="Times New Roman"/>
                  <w:sz w:val="20"/>
                </w:rPr>
                <w:t>ET</w:t>
              </w:r>
            </w:ins>
          </w:p>
          <w:p w14:paraId="5BA95E04" w14:textId="44C09992" w:rsidR="00CE3213" w:rsidRPr="00B81BD2" w:rsidRDefault="00AA410D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</w:t>
            </w:r>
            <w:r w:rsidR="00AB0803">
              <w:rPr>
                <w:rFonts w:ascii="Times New Roman" w:hAnsi="Times New Roman" w:cs="Times New Roman"/>
                <w:sz w:val="20"/>
              </w:rPr>
              <w:t>bsence de reports d’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impacts sur d’autres écosystèmes</w:t>
            </w:r>
            <w:r w:rsidR="00AB08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342682" w14:textId="6F4EE246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Maintien</w:t>
            </w:r>
            <w:r w:rsidR="00A0183B">
              <w:rPr>
                <w:rFonts w:ascii="Times New Roman" w:hAnsi="Times New Roman" w:cs="Times New Roman"/>
                <w:sz w:val="20"/>
              </w:rPr>
              <w:t>/restauration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0183B">
              <w:rPr>
                <w:rFonts w:ascii="Times New Roman" w:hAnsi="Times New Roman" w:cs="Times New Roman"/>
                <w:sz w:val="20"/>
              </w:rPr>
              <w:t xml:space="preserve">de biodiversité </w:t>
            </w:r>
            <w:r w:rsidR="00A0183B" w:rsidRPr="00AA410D">
              <w:rPr>
                <w:rFonts w:ascii="Times New Roman" w:hAnsi="Times New Roman" w:cs="Times New Roman"/>
                <w:sz w:val="20"/>
              </w:rPr>
              <w:t>fonctionnelle,</w:t>
            </w:r>
            <w:r w:rsidRPr="00AA410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50B5">
              <w:rPr>
                <w:rFonts w:ascii="Times New Roman" w:hAnsi="Times New Roman" w:cs="Times New Roman"/>
                <w:sz w:val="20"/>
              </w:rPr>
              <w:t>structurale</w:t>
            </w:r>
            <w:r w:rsidR="00A0183B">
              <w:rPr>
                <w:rFonts w:ascii="Times New Roman" w:hAnsi="Times New Roman" w:cs="Times New Roman"/>
                <w:sz w:val="20"/>
              </w:rPr>
              <w:t xml:space="preserve"> et protégée</w:t>
            </w:r>
            <w:r w:rsidR="00B6360C">
              <w:rPr>
                <w:rFonts w:ascii="Times New Roman" w:hAnsi="Times New Roman" w:cs="Times New Roman"/>
                <w:sz w:val="20"/>
              </w:rPr>
              <w:t xml:space="preserve"> mais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la durabilité de cet effet </w:t>
            </w:r>
            <w:r w:rsidR="00A0183B">
              <w:rPr>
                <w:rFonts w:ascii="Times New Roman" w:hAnsi="Times New Roman" w:cs="Times New Roman"/>
                <w:sz w:val="20"/>
              </w:rPr>
              <w:t>est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menacée par la faible implication des acteurs</w:t>
            </w:r>
            <w:r w:rsidR="00A0183B">
              <w:rPr>
                <w:rFonts w:ascii="Times New Roman" w:hAnsi="Times New Roman" w:cs="Times New Roman"/>
                <w:sz w:val="20"/>
              </w:rPr>
              <w:t>.</w:t>
            </w:r>
          </w:p>
          <w:p w14:paraId="2CA020D2" w14:textId="57377568" w:rsidR="00295522" w:rsidRDefault="00295522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" w:author="Laurence Colinet" w:date="2017-10-18T15:03:00Z"/>
                <w:rFonts w:ascii="Times New Roman" w:hAnsi="Times New Roman" w:cs="Times New Roman"/>
                <w:color w:val="FF0000"/>
                <w:sz w:val="20"/>
              </w:rPr>
            </w:pPr>
            <w:ins w:id="5" w:author="Laurence Colinet" w:date="2017-10-18T15:05:00Z">
              <w:r>
                <w:rPr>
                  <w:rFonts w:ascii="Times New Roman" w:hAnsi="Times New Roman" w:cs="Times New Roman"/>
                  <w:color w:val="FF0000"/>
                  <w:sz w:val="20"/>
                </w:rPr>
                <w:t>ET</w:t>
              </w:r>
            </w:ins>
          </w:p>
          <w:p w14:paraId="75B601F2" w14:textId="39EBF844" w:rsidR="00CE3213" w:rsidRDefault="00614F64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9750B5" w:rsidRPr="00A0183B">
              <w:rPr>
                <w:rFonts w:ascii="Times New Roman" w:hAnsi="Times New Roman" w:cs="Times New Roman"/>
                <w:color w:val="FF0000"/>
                <w:sz w:val="20"/>
              </w:rPr>
              <w:t xml:space="preserve"> affecte en particulier la biodiversité de l’écosystème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2758E02" w14:textId="77777777" w:rsidR="009750B5" w:rsidRPr="00900490" w:rsidRDefault="00A0183B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 xml:space="preserve">Maintien/restauration de biodiversité domestique. </w:t>
            </w:r>
            <w:r w:rsidR="002C431E" w:rsidRPr="00900490">
              <w:rPr>
                <w:rFonts w:ascii="Times New Roman" w:hAnsi="Times New Roman" w:cs="Times New Roman"/>
                <w:sz w:val="20"/>
              </w:rPr>
              <w:t>Mais l</w:t>
            </w:r>
            <w:r w:rsidR="00FE3BCF" w:rsidRPr="00900490">
              <w:rPr>
                <w:rFonts w:ascii="Times New Roman" w:hAnsi="Times New Roman" w:cs="Times New Roman"/>
                <w:sz w:val="20"/>
              </w:rPr>
              <w:t>a solution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 xml:space="preserve"> ne favorise qu’un seul sujet de biodiversité (ex</w:t>
            </w:r>
            <w:r w:rsidR="00511C37" w:rsidRPr="00900490">
              <w:rPr>
                <w:rFonts w:ascii="Times New Roman" w:hAnsi="Times New Roman" w:cs="Times New Roman"/>
                <w:sz w:val="20"/>
              </w:rPr>
              <w:t> : une espèce).</w:t>
            </w:r>
          </w:p>
          <w:p w14:paraId="6F61B94F" w14:textId="4FEF587D" w:rsidR="00CE3213" w:rsidRPr="00B81BD2" w:rsidRDefault="00511C37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>affecte les écosystèmes, mais pas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 sur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 xml:space="preserve"> l’ensemble des différentes dimensions de la biodiversité</w:t>
            </w:r>
            <w:r w:rsidR="000E06A1" w:rsidRPr="0090049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30EED7C" w14:textId="77777777" w:rsidR="00CE3213" w:rsidRDefault="002C431E" w:rsidP="002C431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>Bien qu’elle n’ait pas d’</w:t>
            </w:r>
            <w:r w:rsidR="009750B5"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impacts </w:t>
            </w:r>
            <w:r w:rsidR="00BC16B5" w:rsidRPr="008164D0">
              <w:rPr>
                <w:rFonts w:ascii="Times New Roman" w:hAnsi="Times New Roman" w:cs="Times New Roman"/>
                <w:color w:val="auto"/>
                <w:sz w:val="20"/>
              </w:rPr>
              <w:t>délétères,</w:t>
            </w:r>
            <w:r w:rsidR="009750B5"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BC16B5" w:rsidRPr="008164D0">
              <w:rPr>
                <w:rFonts w:ascii="Times New Roman" w:hAnsi="Times New Roman" w:cs="Times New Roman"/>
                <w:color w:val="auto"/>
                <w:sz w:val="20"/>
              </w:rPr>
              <w:t>la solution n’a aucune</w:t>
            </w:r>
            <w:r w:rsidR="009750B5"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 influence sur la préservation de la biodiversité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B9632C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91E6081" w14:textId="35E7A80B" w:rsidR="00CE3213" w:rsidRPr="00CE3213" w:rsidRDefault="00580623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0F9D6F01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55FDB7AD" w14:textId="77777777" w:rsidR="00CE3213" w:rsidRPr="00CE3213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17C5938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A77660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190F1BA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0966F35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0635257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FEA03B8" w14:textId="72A2D90E" w:rsidR="00CE3213" w:rsidRPr="008173C7" w:rsidRDefault="008164D0" w:rsidP="00BC20B0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CE3213"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25B845F1" w14:textId="77777777" w:rsidR="00FA1039" w:rsidRDefault="00FA1039" w:rsidP="00FA1039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 xml:space="preserve">Dimension </w:t>
      </w: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changement climatique</w:t>
      </w:r>
    </w:p>
    <w:tbl>
      <w:tblPr>
        <w:tblStyle w:val="Trameclaire-Accent5"/>
        <w:tblpPr w:leftFromText="141" w:rightFromText="141" w:vertAnchor="text" w:horzAnchor="margin" w:tblpX="-845" w:tblpY="310"/>
        <w:tblW w:w="15701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83"/>
      </w:tblGrid>
      <w:tr w:rsidR="00FA1039" w:rsidRPr="00BF04D7" w14:paraId="0E0415EA" w14:textId="77777777" w:rsidTr="00BF0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95FFA74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2180E0E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FE007BA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0953FD6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8BEE9B4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F188CFC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 xml:space="preserve">0= </w:t>
            </w:r>
            <w:proofErr w:type="spellStart"/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BE57D48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Total</w:t>
            </w:r>
          </w:p>
        </w:tc>
      </w:tr>
      <w:tr w:rsidR="00FA1039" w:rsidRPr="00BF04D7" w14:paraId="0B01B16A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C974EB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Importance des enjeux de changement climatique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4973D14" w14:textId="0E0279FE" w:rsidR="00BF04D7" w:rsidRPr="008164D0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>Enjeux</w:t>
            </w:r>
            <w:r w:rsidR="001E0066"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 cruciaux (ex :</w:t>
            </w:r>
            <w:r w:rsidR="006A7813"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>séquestration du carbone, réduction des GES dans les filières fortement émettrices</w:t>
            </w:r>
            <w:r w:rsidR="006A7813" w:rsidRPr="008164D0">
              <w:rPr>
                <w:rFonts w:ascii="Times New Roman" w:hAnsi="Times New Roman" w:cs="Times New Roman"/>
                <w:color w:val="auto"/>
                <w:sz w:val="20"/>
              </w:rPr>
              <w:t>)</w:t>
            </w:r>
          </w:p>
          <w:p w14:paraId="790EFCB5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Imbrication de différents enjeux de changement climatique </w:t>
            </w:r>
          </w:p>
          <w:p w14:paraId="682FF3BB" w14:textId="77777777" w:rsidR="00FA1039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  <w:p w14:paraId="4F01A0CB" w14:textId="35C1EF3B" w:rsidR="008164D0" w:rsidRPr="00BF04D7" w:rsidRDefault="008164D0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>(émissions importantes des rejets N)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C825B19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  <w:szCs w:val="20"/>
              </w:rPr>
              <w:t xml:space="preserve">Les </w:t>
            </w:r>
            <w:r w:rsid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effets du c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hangement climatique ou le besoin d’adaptation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sont forts ou croissants.</w:t>
            </w:r>
          </w:p>
          <w:p w14:paraId="7FED8F44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Gros enjeux de filière ou symboliques </w:t>
            </w:r>
            <w:r w:rsidR="001E0066">
              <w:rPr>
                <w:rFonts w:ascii="Times New Roman" w:hAnsi="Times New Roman" w:cs="Times New Roman"/>
                <w:sz w:val="20"/>
              </w:rPr>
              <w:t>sur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le changement climatique</w:t>
            </w:r>
          </w:p>
          <w:p w14:paraId="579E24F4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8FC8B37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 modérés d’adaptation au changement climatique ou à une échelle locale (terroir, petite filière)</w:t>
            </w:r>
          </w:p>
          <w:p w14:paraId="3B75B05F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CFBFBDD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 d’adaptation ponctuelle au changement climatique ou faibles enjeux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  <w:p w14:paraId="59FA0E79" w14:textId="77777777" w:rsidR="00FA1039" w:rsidRPr="00BF04D7" w:rsidRDefault="00FA1039" w:rsidP="00FA103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0A12D8" w14:textId="77777777" w:rsidR="00BF04D7" w:rsidRDefault="00BF04D7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>L’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innovation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induit des émissions directes de GES ou un impact 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délétère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le climat (modifications des conditions climatiques locales par exemple).</w:t>
            </w:r>
          </w:p>
          <w:p w14:paraId="4281CEF9" w14:textId="77777777" w:rsidR="00DF28CB" w:rsidRPr="00BF04D7" w:rsidRDefault="00DF28CB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8EDEC85" w14:textId="77777777" w:rsidR="00FA1039" w:rsidRPr="00BF04D7" w:rsidRDefault="00BF04D7" w:rsidP="00BF04D7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Émissions de GES induites sur des territoires éloignés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A97576D" w14:textId="6C6DEAFD" w:rsidR="00FA1039" w:rsidRPr="00BF04D7" w:rsidRDefault="008164D0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3455D2ED" w14:textId="77777777" w:rsidTr="00BF04D7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AFFE78E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Originalité/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5ADCE6CB" w14:textId="77777777" w:rsidR="00FA1039" w:rsidRDefault="0011716B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  <w:p w14:paraId="04FA21AE" w14:textId="77777777" w:rsidR="008164D0" w:rsidRDefault="008164D0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8164D0">
              <w:rPr>
                <w:rFonts w:ascii="Times New Roman" w:hAnsi="Times New Roman" w:cs="Times New Roman"/>
                <w:color w:val="FF0000"/>
                <w:sz w:val="20"/>
              </w:rPr>
              <w:t>(</w:t>
            </w:r>
            <w:proofErr w:type="gramStart"/>
            <w:r w:rsidRPr="008164D0">
              <w:rPr>
                <w:rFonts w:ascii="Times New Roman" w:hAnsi="Times New Roman" w:cs="Times New Roman"/>
                <w:color w:val="FF0000"/>
                <w:sz w:val="20"/>
              </w:rPr>
              <w:t>cette</w:t>
            </w:r>
            <w:proofErr w:type="gramEnd"/>
            <w:r w:rsidRPr="008164D0">
              <w:rPr>
                <w:rFonts w:ascii="Times New Roman" w:hAnsi="Times New Roman" w:cs="Times New Roman"/>
                <w:color w:val="FF0000"/>
                <w:sz w:val="20"/>
              </w:rPr>
              <w:t xml:space="preserve"> formulation n’est pas satisfaisante comparée aux exigences de la note 3</w:t>
            </w:r>
          </w:p>
          <w:p w14:paraId="26630755" w14:textId="64D05A55" w:rsidR="008164D0" w:rsidRPr="00BF04D7" w:rsidRDefault="008164D0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>meilleure solution technique sur le marché ?)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01D0C10" w14:textId="4BA41C2D" w:rsidR="00FA1039" w:rsidRPr="00BF04D7" w:rsidRDefault="0011716B" w:rsidP="001C10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>Des alternatives peuvent présenter de meilleures performances,</w:t>
            </w:r>
            <w:r w:rsidR="001C1081" w:rsidRPr="008164D0">
              <w:rPr>
                <w:rFonts w:ascii="Times New Roman" w:hAnsi="Times New Roman" w:cs="Times New Roman"/>
                <w:color w:val="auto"/>
                <w:sz w:val="20"/>
              </w:rPr>
              <w:t xml:space="preserve"> mais l’optimisation du changement climatique </w:t>
            </w: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>n’était pas la finalité principale de la solution proposée).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564A6E4" w14:textId="0C2D94B6" w:rsidR="00FA1039" w:rsidRPr="00BF04D7" w:rsidRDefault="0011716B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Thème de recherche très fréquent. </w:t>
            </w:r>
            <w:r w:rsidR="00FA1039"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Les solutions proposées ont un bilan </w:t>
            </w:r>
            <w:r w:rsidR="001C1081" w:rsidRPr="001C1081">
              <w:rPr>
                <w:rFonts w:ascii="Times New Roman" w:hAnsi="Times New Roman" w:cs="Times New Roman"/>
                <w:color w:val="FF0000"/>
                <w:sz w:val="20"/>
              </w:rPr>
              <w:t>climatique</w:t>
            </w:r>
            <w:r w:rsidR="00FA1039"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 localement ou ponctuellement intéressant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16353F0" w14:textId="77777777" w:rsidR="00FA1039" w:rsidRPr="00BF04D7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Ex : </w:t>
            </w:r>
            <w:r w:rsidR="0011716B">
              <w:rPr>
                <w:rFonts w:ascii="Times New Roman" w:hAnsi="Times New Roman" w:cs="Times New Roman"/>
                <w:sz w:val="20"/>
              </w:rPr>
              <w:t>solution d’adaptation locale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pertinente sur le plan environnemental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981999" w14:textId="6867B4A7" w:rsidR="00FA1039" w:rsidRPr="001C1081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Bilan </w:t>
            </w:r>
            <w:r w:rsidR="001C1081" w:rsidRPr="001C1081">
              <w:rPr>
                <w:rFonts w:ascii="Times New Roman" w:hAnsi="Times New Roman" w:cs="Times New Roman"/>
                <w:color w:val="FF0000"/>
                <w:sz w:val="20"/>
              </w:rPr>
              <w:t>climatique</w:t>
            </w: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 mitigé en comparaison des alternatives</w:t>
            </w:r>
          </w:p>
          <w:p w14:paraId="081ABC5B" w14:textId="77777777" w:rsidR="00FA1039" w:rsidRPr="00BF04D7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Ex : </w:t>
            </w:r>
            <w:r w:rsidR="0011716B">
              <w:rPr>
                <w:rFonts w:ascii="Times New Roman" w:hAnsi="Times New Roman" w:cs="Times New Roman"/>
                <w:sz w:val="20"/>
              </w:rPr>
              <w:t xml:space="preserve">solution d’adaptation </w:t>
            </w:r>
            <w:r w:rsidRPr="00BF04D7">
              <w:rPr>
                <w:rFonts w:ascii="Times New Roman" w:hAnsi="Times New Roman" w:cs="Times New Roman"/>
                <w:sz w:val="20"/>
              </w:rPr>
              <w:t>non bénéfique sur le plan environnemental (consommation de ressources, pollutions)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B8A443" w14:textId="77777777" w:rsidR="00FA1039" w:rsidRPr="00BF04D7" w:rsidRDefault="00FA1039" w:rsidP="00FA10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A825078" w14:textId="70F46C6A" w:rsidR="00FA1039" w:rsidRPr="00BF04D7" w:rsidRDefault="008164D0" w:rsidP="00FA1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en-US"/>
              </w:rPr>
              <w:t>ou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en-US"/>
              </w:rPr>
              <w:t xml:space="preserve"> 4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0DE054FC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B89A4F0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Impacts sur le changement climatique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4A897908" w14:textId="4BBA9541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importante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</w:p>
          <w:p w14:paraId="16F50CB0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Amélioration importante du stockage de C ou séquestration de GES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51F47B2D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Aucune émission de GES, voire une diminution.</w:t>
            </w:r>
          </w:p>
          <w:p w14:paraId="2B2652E1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Ex : stockage du carbone dans les sols à large échelle, production d’énergie renouvelable à grande échelle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4639EE" w14:textId="5C5F3764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significative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  <w:r w:rsidR="008164D0">
              <w:rPr>
                <w:rFonts w:ascii="Times New Roman" w:hAnsi="Times New Roman" w:cs="Times New Roman"/>
                <w:sz w:val="20"/>
              </w:rPr>
              <w:t xml:space="preserve"> ou </w:t>
            </w:r>
            <w:r w:rsidR="008164D0" w:rsidRPr="008164D0">
              <w:rPr>
                <w:rFonts w:ascii="Times New Roman" w:hAnsi="Times New Roman" w:cs="Times New Roman"/>
                <w:color w:val="FF0000"/>
                <w:sz w:val="20"/>
              </w:rPr>
              <w:t>nationales</w:t>
            </w:r>
          </w:p>
          <w:p w14:paraId="39296881" w14:textId="77777777" w:rsidR="00FA1039" w:rsidRPr="00BF04D7" w:rsidRDefault="00BF04D7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Augmentation des capacités de stockage de C ou </w:t>
            </w:r>
            <w:r w:rsidR="00DF28CB">
              <w:rPr>
                <w:rFonts w:ascii="Times New Roman" w:hAnsi="Times New Roman" w:cs="Times New Roman"/>
                <w:sz w:val="20"/>
              </w:rPr>
              <w:t>de séquestration GES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49AFF40" w14:textId="53901719" w:rsidR="00FA1039" w:rsidRPr="00BF04D7" w:rsidRDefault="006A7813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Réduction importante des émissions de GES par rapport aux émissions sur 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périmètre d’adoption</w:t>
            </w:r>
            <w:r>
              <w:rPr>
                <w:rFonts w:ascii="Times New Roman" w:hAnsi="Times New Roman" w:cs="Times New Roman"/>
                <w:sz w:val="20"/>
              </w:rPr>
              <w:t xml:space="preserve"> de l’innovation.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493EDA52" w14:textId="77777777" w:rsidR="00FA1039" w:rsidRPr="00BF04D7" w:rsidRDefault="00FA1039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Préservation</w:t>
            </w:r>
            <w:r w:rsidR="00DF28CB">
              <w:rPr>
                <w:rFonts w:ascii="Times New Roman" w:hAnsi="Times New Roman" w:cs="Times New Roman"/>
                <w:sz w:val="20"/>
              </w:rPr>
              <w:t xml:space="preserve"> des capacités de stockage de C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B4A4BBE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Neutralité de l’innovation sur le plan des émissions des gaz à effet de serre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48643B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03A0BB7" w14:textId="729671E2" w:rsidR="00FA1039" w:rsidRPr="00BF04D7" w:rsidRDefault="008164D0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65524EF5" w14:textId="77777777" w:rsidTr="00BF04D7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7228F16E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27C2F768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D9A20BA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CE67882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0A9CD4C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1D35ADAF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F54DA95" w14:textId="109BE251" w:rsidR="00FA1039" w:rsidRPr="00BF04D7" w:rsidRDefault="008164D0" w:rsidP="00FA1039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</w:tbl>
    <w:p w14:paraId="21ABFC20" w14:textId="77777777" w:rsidR="00FA1039" w:rsidRDefault="00FA1039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5DF41969" w14:textId="77777777" w:rsidR="00B45879" w:rsidRDefault="00B45879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>Dimension pollutions / destructions</w:t>
      </w:r>
      <w:r w:rsidR="00583209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de milieux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B45879" w:rsidRPr="008173C7" w14:paraId="1D3D233D" w14:textId="77777777" w:rsidTr="00B32A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87FBD6A" w14:textId="77777777" w:rsidR="00B45879" w:rsidRPr="00C6588B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9277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28FB99D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4984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A693F35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AA9B48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61420DB" w14:textId="77777777" w:rsidR="00B45879" w:rsidRPr="004D0F9E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45879" w:rsidRPr="008173C7" w14:paraId="10B87A59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7D9F0B" w14:textId="77777777" w:rsidR="00B45879" w:rsidRPr="00B45879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Importance des enjeux de pollutions/</w:t>
            </w:r>
            <w:r w:rsidR="000E54D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45879">
              <w:rPr>
                <w:rFonts w:ascii="Times New Roman" w:hAnsi="Times New Roman" w:cs="Times New Roman"/>
                <w:sz w:val="20"/>
              </w:rPr>
              <w:t>destructions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4B5890" w14:textId="77777777" w:rsidR="00B45879" w:rsidRPr="003F7E37" w:rsidRDefault="003F7E37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cruciaux concernant l’i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>ntégration de différents enjeux de pollutions/destruction</w:t>
            </w:r>
            <w:r w:rsidR="00733880" w:rsidRPr="003F7E37">
              <w:rPr>
                <w:rFonts w:ascii="Times New Roman" w:hAnsi="Times New Roman" w:cs="Times New Roman"/>
                <w:sz w:val="20"/>
              </w:rPr>
              <w:t>.</w:t>
            </w:r>
          </w:p>
          <w:p w14:paraId="509177E9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7B1F930" w14:textId="77777777" w:rsidR="00B45879" w:rsidRPr="008164D0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8164D0">
              <w:rPr>
                <w:rFonts w:ascii="Times New Roman" w:hAnsi="Times New Roman" w:cs="Times New Roman"/>
                <w:color w:val="auto"/>
                <w:sz w:val="20"/>
              </w:rPr>
              <w:t>Les enjeux de pollutions sont forts ou croissants.</w:t>
            </w:r>
          </w:p>
          <w:p w14:paraId="01B19496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Gros enjeux dans la filière (ex : pesticides en arboriculture) ou symboliques (ex : maintien d’un système agro-pastoral).</w:t>
            </w:r>
          </w:p>
          <w:p w14:paraId="149DF292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A6F87BD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récurrents ou modérés de pollution/destruction concernant une filière ou un territoire</w:t>
            </w:r>
          </w:p>
          <w:p w14:paraId="73B706B8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  <w:p w14:paraId="4F89AF5D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limités à un compartiment ou un mécanisme de pollution/destruction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01959A0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ponctuels ou faibles de pollution/destruction concernant une petite filière ou un petit territoire</w:t>
            </w:r>
            <w:r w:rsidR="00C655FD">
              <w:rPr>
                <w:rFonts w:ascii="Times New Roman" w:hAnsi="Times New Roman" w:cs="Times New Roman"/>
                <w:sz w:val="20"/>
              </w:rPr>
              <w:t>.</w:t>
            </w:r>
          </w:p>
          <w:p w14:paraId="17903CF9" w14:textId="77777777" w:rsidR="00B45879" w:rsidRPr="003F7E37" w:rsidRDefault="00B45879" w:rsidP="00B4587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7FDB06" w14:textId="77777777" w:rsidR="00B45879" w:rsidRPr="00B81BD2" w:rsidRDefault="00B45879" w:rsidP="00CD7BDD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02425C" w14:textId="5F4EC6C8" w:rsidR="00B45879" w:rsidRPr="008173C7" w:rsidRDefault="00612642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556645A2" w14:textId="77777777" w:rsidTr="00B32A42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103A6148" w14:textId="77777777" w:rsidR="00B45879" w:rsidRPr="00CE3213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AB2BC6F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7E44D1">
              <w:rPr>
                <w:rFonts w:ascii="Times New Roman" w:hAnsi="Times New Roman" w:cs="Times New Roman"/>
                <w:sz w:val="20"/>
              </w:rPr>
              <w:t>dépollue efficacement des écosystèmes.</w:t>
            </w:r>
          </w:p>
          <w:p w14:paraId="25F3A76C" w14:textId="77777777" w:rsidR="00B45879" w:rsidRPr="003F7E37" w:rsidRDefault="007E44D1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  <w:p w14:paraId="7BF2FE7A" w14:textId="77777777" w:rsidR="00B45879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Ex : unique alternative sans résidus aux traitements chimiques d’un problème phytosanitaire</w:t>
            </w:r>
          </w:p>
          <w:p w14:paraId="550D0A86" w14:textId="77777777" w:rsidR="00612642" w:rsidRDefault="00612642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F6A9D73" w14:textId="450EAEA5" w:rsidR="00612642" w:rsidRPr="003F7E37" w:rsidRDefault="00612642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1264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diminue fortement la </w:t>
            </w:r>
            <w:proofErr w:type="spellStart"/>
            <w:r w:rsidRPr="00612642">
              <w:rPr>
                <w:rFonts w:ascii="Times New Roman" w:hAnsi="Times New Roman" w:cs="Times New Roman"/>
                <w:color w:val="000000" w:themeColor="text1"/>
                <w:sz w:val="20"/>
              </w:rPr>
              <w:t>surfertlisation</w:t>
            </w:r>
            <w:proofErr w:type="spellEnd"/>
            <w:r w:rsidRPr="0061264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minérale et le transfert des nitrates vers les eaux souterraines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826F5A2" w14:textId="4E76EFA0" w:rsidR="00B45879" w:rsidRPr="00612642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proposée </w:t>
            </w:r>
            <w:r w:rsidRPr="008164D0">
              <w:rPr>
                <w:rFonts w:ascii="Times New Roman" w:hAnsi="Times New Roman" w:cs="Times New Roman"/>
                <w:color w:val="FF0000"/>
                <w:sz w:val="20"/>
              </w:rPr>
              <w:t xml:space="preserve">supprime 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tout rejet ponctuel ou diffus dans </w:t>
            </w:r>
            <w:proofErr w:type="gramStart"/>
            <w:r w:rsidRPr="003F7E37">
              <w:rPr>
                <w:rFonts w:ascii="Times New Roman" w:hAnsi="Times New Roman" w:cs="Times New Roman"/>
                <w:sz w:val="20"/>
              </w:rPr>
              <w:t xml:space="preserve">l’environnement </w:t>
            </w:r>
            <w:r w:rsidR="008164D0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164D0" w:rsidRPr="00612642">
              <w:rPr>
                <w:rFonts w:ascii="Times New Roman" w:hAnsi="Times New Roman" w:cs="Times New Roman"/>
                <w:color w:val="FF0000"/>
                <w:sz w:val="20"/>
              </w:rPr>
              <w:t>(</w:t>
            </w:r>
            <w:proofErr w:type="gramEnd"/>
            <w:r w:rsidR="00612642" w:rsidRPr="00612642">
              <w:rPr>
                <w:rFonts w:ascii="Times New Roman" w:hAnsi="Times New Roman" w:cs="Times New Roman"/>
                <w:color w:val="FF0000"/>
                <w:sz w:val="20"/>
              </w:rPr>
              <w:t xml:space="preserve"> ou </w:t>
            </w:r>
            <w:r w:rsidR="008164D0" w:rsidRPr="00612642">
              <w:rPr>
                <w:rFonts w:ascii="Times New Roman" w:hAnsi="Times New Roman" w:cs="Times New Roman"/>
                <w:color w:val="FF0000"/>
                <w:sz w:val="20"/>
              </w:rPr>
              <w:t>diminue fortement ?)</w:t>
            </w:r>
          </w:p>
          <w:p w14:paraId="6C21D9E2" w14:textId="77777777" w:rsidR="00B45879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</w:t>
            </w:r>
            <w:proofErr w:type="spellStart"/>
            <w:r w:rsidRPr="003F7E37">
              <w:rPr>
                <w:rFonts w:ascii="Times New Roman" w:hAnsi="Times New Roman" w:cs="Times New Roman"/>
                <w:sz w:val="20"/>
              </w:rPr>
              <w:t>vàv</w:t>
            </w:r>
            <w:proofErr w:type="spellEnd"/>
            <w:r w:rsidRPr="003F7E37">
              <w:rPr>
                <w:rFonts w:ascii="Times New Roman" w:hAnsi="Times New Roman" w:cs="Times New Roman"/>
                <w:sz w:val="20"/>
              </w:rPr>
              <w:t xml:space="preserve"> de la destruction/pollutions de milieux, mais l’optimisation de cette dimension n’était pas la finalité principale de la solution proposée).</w:t>
            </w:r>
          </w:p>
          <w:p w14:paraId="59AA0BCF" w14:textId="728A2F48" w:rsidR="00612642" w:rsidRPr="003F7E37" w:rsidRDefault="00612642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1264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diminue fortement la </w:t>
            </w:r>
            <w:proofErr w:type="spellStart"/>
            <w:r w:rsidRPr="00612642">
              <w:rPr>
                <w:rFonts w:ascii="Times New Roman" w:hAnsi="Times New Roman" w:cs="Times New Roman"/>
                <w:color w:val="000000" w:themeColor="text1"/>
                <w:sz w:val="20"/>
              </w:rPr>
              <w:t>surfertlisation</w:t>
            </w:r>
            <w:proofErr w:type="spellEnd"/>
            <w:r w:rsidRPr="0061264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minérale et le tr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a</w:t>
            </w:r>
            <w:r w:rsidRPr="00612642">
              <w:rPr>
                <w:rFonts w:ascii="Times New Roman" w:hAnsi="Times New Roman" w:cs="Times New Roman"/>
                <w:color w:val="000000" w:themeColor="text1"/>
                <w:sz w:val="20"/>
              </w:rPr>
              <w:t>nsfert des nitrates vers les eaux souterraines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3FABC" w14:textId="77777777" w:rsidR="00B45879" w:rsidRPr="003F7E37" w:rsidRDefault="008A0664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>
              <w:rPr>
                <w:rFonts w:ascii="Times New Roman" w:hAnsi="Times New Roman" w:cs="Times New Roman"/>
                <w:sz w:val="20"/>
              </w:rPr>
              <w:t xml:space="preserve"> de recherche très fréquent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  <w:p w14:paraId="2706E5C6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L’innocuité ou la biodégradabilité de</w:t>
            </w:r>
            <w:r w:rsidR="004758EB">
              <w:rPr>
                <w:rFonts w:ascii="Times New Roman" w:hAnsi="Times New Roman" w:cs="Times New Roman"/>
                <w:sz w:val="20"/>
              </w:rPr>
              <w:t xml:space="preserve"> la solution reste à expliciter ou </w:t>
            </w:r>
            <w:r w:rsidRPr="003F7E37">
              <w:rPr>
                <w:rFonts w:ascii="Times New Roman" w:hAnsi="Times New Roman" w:cs="Times New Roman"/>
                <w:sz w:val="20"/>
              </w:rPr>
              <w:t>vérifier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EA9B0EC" w14:textId="77777777" w:rsidR="00B45879" w:rsidRPr="003F7E37" w:rsidRDefault="00B45879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Solution d’arbitrage entre pollution et surexploitation des ressources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F53F53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18B3B15" w14:textId="6C2CD480" w:rsidR="00B45879" w:rsidRPr="008173C7" w:rsidRDefault="00612642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6B99990D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F8A29C0" w14:textId="77777777" w:rsidR="00B45879" w:rsidRPr="00CE3213" w:rsidRDefault="00B45879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Pr="00CE3213">
              <w:rPr>
                <w:rFonts w:ascii="Times New Roman" w:hAnsi="Times New Roman" w:cs="Times New Roman"/>
                <w:sz w:val="20"/>
              </w:rPr>
              <w:t>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2707E26" w14:textId="421179B4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 w:rsidR="00B6360C"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30A431A7" w14:textId="7ED04401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intègre différents enjeux de pollution</w:t>
            </w:r>
            <w:r w:rsidR="00F933EC">
              <w:rPr>
                <w:rFonts w:ascii="Times New Roman" w:hAnsi="Times New Roman" w:cs="Times New Roman"/>
                <w:sz w:val="20"/>
              </w:rPr>
              <w:t>/destruction.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26118FD7" w14:textId="77777777" w:rsidR="00B45879" w:rsidRPr="00612642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612642">
              <w:rPr>
                <w:rFonts w:ascii="Times New Roman" w:hAnsi="Times New Roman" w:cs="Times New Roman"/>
                <w:color w:val="auto"/>
                <w:sz w:val="20"/>
              </w:rPr>
              <w:t>La solution a été significativement adoptée à une échelle pertinente pour la gestion des pollutions</w:t>
            </w:r>
            <w:r w:rsidR="001557E6" w:rsidRPr="00612642">
              <w:rPr>
                <w:rFonts w:ascii="Times New Roman" w:hAnsi="Times New Roman" w:cs="Times New Roman"/>
                <w:color w:val="auto"/>
                <w:sz w:val="20"/>
              </w:rPr>
              <w:t>/destructions</w:t>
            </w:r>
            <w:r w:rsidRPr="00612642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0AC7F01E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12642">
              <w:rPr>
                <w:rFonts w:ascii="Times New Roman" w:hAnsi="Times New Roman" w:cs="Times New Roman"/>
                <w:color w:val="auto"/>
                <w:sz w:val="20"/>
              </w:rPr>
              <w:t>La solution n’induit pas d’effets négatifs au-delà de ce périmètre</w:t>
            </w:r>
            <w:r w:rsidRPr="003F7E3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3536D8A" w14:textId="77777777" w:rsidR="00B45879" w:rsidRPr="003F7E37" w:rsidRDefault="00B45879" w:rsidP="00A727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</w:t>
            </w:r>
            <w:r w:rsidR="00A7271F">
              <w:rPr>
                <w:rFonts w:ascii="Times New Roman" w:hAnsi="Times New Roman" w:cs="Times New Roman"/>
                <w:sz w:val="20"/>
              </w:rPr>
              <w:t xml:space="preserve">lution intègre partiellement les </w:t>
            </w:r>
            <w:r w:rsidRPr="003F7E37">
              <w:rPr>
                <w:rFonts w:ascii="Times New Roman" w:hAnsi="Times New Roman" w:cs="Times New Roman"/>
                <w:sz w:val="20"/>
              </w:rPr>
              <w:t>enjeux de réduction des pollutions</w:t>
            </w:r>
            <w:r w:rsidR="00A7271F">
              <w:rPr>
                <w:rFonts w:ascii="Times New Roman" w:hAnsi="Times New Roman" w:cs="Times New Roman"/>
                <w:sz w:val="20"/>
              </w:rPr>
              <w:t>/destructions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 sur son périmètre géographique d’influence</w:t>
            </w:r>
            <w:r w:rsidR="00A7271F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29E1B48" w14:textId="77777777" w:rsidR="00B45879" w:rsidRPr="003F7E37" w:rsidRDefault="002C0E45" w:rsidP="002C0E4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 monographie per</w:t>
            </w:r>
            <w:r w:rsidR="00A7271F">
              <w:rPr>
                <w:rFonts w:ascii="Times New Roman" w:hAnsi="Times New Roman" w:cs="Times New Roman"/>
                <w:sz w:val="20"/>
              </w:rPr>
              <w:t>tinente en termes de pollutions/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destructions </w:t>
            </w:r>
            <w:r>
              <w:rPr>
                <w:rFonts w:ascii="Times New Roman" w:hAnsi="Times New Roman" w:cs="Times New Roman"/>
                <w:sz w:val="20"/>
              </w:rPr>
              <w:t xml:space="preserve">mais la monographie est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894BF6" w14:textId="77777777" w:rsidR="00B45879" w:rsidRPr="00A04D6D" w:rsidRDefault="00B45879" w:rsidP="00CD7BD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C33D5AF" w14:textId="0EE11748" w:rsidR="00B45879" w:rsidRPr="008173C7" w:rsidRDefault="00612642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31B64888" w14:textId="77777777" w:rsidTr="00B32A42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E9178F0" w14:textId="77777777" w:rsidR="00B45879" w:rsidRPr="00B81BD2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Impacts sur la pollution ou destruction des écosystèmes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DD97AB6" w14:textId="79119253" w:rsidR="00B45879" w:rsidRPr="003F7E37" w:rsidRDefault="00B45879" w:rsidP="00580F8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Réhabilitation complète des sites pollués</w:t>
            </w:r>
            <w:r w:rsidR="00580F89">
              <w:rPr>
                <w:rFonts w:ascii="Times New Roman" w:hAnsi="Times New Roman" w:cs="Times New Roman"/>
                <w:sz w:val="20"/>
              </w:rPr>
              <w:t xml:space="preserve"> ou détruits.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B4564C6" w14:textId="24807F0D" w:rsidR="00B45879" w:rsidRPr="003F7E37" w:rsidRDefault="00B45879" w:rsidP="00ED1BE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Restauration de certaines fonctions du milieu</w:t>
            </w:r>
            <w:r w:rsidR="00F65BC9">
              <w:rPr>
                <w:rFonts w:ascii="Times New Roman" w:hAnsi="Times New Roman" w:cs="Times New Roman"/>
                <w:sz w:val="20"/>
              </w:rPr>
              <w:t xml:space="preserve"> (perméabilisation…).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037AC71" w14:textId="77777777" w:rsidR="00B45879" w:rsidRPr="003F7E37" w:rsidRDefault="00B45879" w:rsidP="00F65B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12642">
              <w:rPr>
                <w:rFonts w:ascii="Times New Roman" w:hAnsi="Times New Roman" w:cs="Times New Roman"/>
                <w:color w:val="000000" w:themeColor="text1"/>
                <w:sz w:val="20"/>
              </w:rPr>
              <w:t>Diminution de la pollut</w:t>
            </w:r>
            <w:r w:rsidR="00F65BC9" w:rsidRPr="00612642">
              <w:rPr>
                <w:rFonts w:ascii="Times New Roman" w:hAnsi="Times New Roman" w:cs="Times New Roman"/>
                <w:color w:val="000000" w:themeColor="text1"/>
                <w:sz w:val="20"/>
              </w:rPr>
              <w:t>ion des milieux (eau, sol, air).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2DF1A7A" w14:textId="77777777" w:rsidR="00B45879" w:rsidRPr="003F7E37" w:rsidRDefault="0042233C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Innovation</w:t>
            </w:r>
            <w:r w:rsidR="00B45879" w:rsidRPr="00900490">
              <w:rPr>
                <w:rFonts w:ascii="Times New Roman" w:hAnsi="Times New Roman" w:cs="Times New Roman"/>
                <w:sz w:val="20"/>
              </w:rPr>
              <w:t xml:space="preserve"> neutre sur le plan de la pollution des milieux</w:t>
            </w:r>
            <w:r w:rsidR="00F65BC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07B9B2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76BE829" w14:textId="6C46E478" w:rsidR="00B45879" w:rsidRPr="00CE3213" w:rsidRDefault="00612642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23253806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390968DE" w14:textId="77777777" w:rsidR="00B45879" w:rsidRPr="00CE3213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908CFDC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221B0224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12DE30B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586BC6CE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39B6B450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1304073" w14:textId="76B7BC16" w:rsidR="00B45879" w:rsidRPr="008173C7" w:rsidRDefault="00612642" w:rsidP="00CD7BDD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B45879"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65E2F327" w14:textId="77777777" w:rsidR="00B32A42" w:rsidRDefault="00B32A42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E97091E" w14:textId="77777777" w:rsidR="00B32A42" w:rsidRDefault="00B32A42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13459799" w14:textId="01A45C50" w:rsidR="003F2483" w:rsidRPr="00583209" w:rsidRDefault="003F2483" w:rsidP="003F2483">
      <w:pPr>
        <w:pStyle w:val="Titre1"/>
        <w:pageBreakBefore/>
        <w:tabs>
          <w:tab w:val="left" w:pos="0"/>
        </w:tabs>
        <w:rPr>
          <w:rFonts w:ascii="Times New Roman" w:hAnsi="Times New Roman" w:cs="Times New Roman"/>
          <w:color w:val="4F81BD" w:themeColor="accent1"/>
          <w:sz w:val="22"/>
          <w:szCs w:val="22"/>
        </w:rPr>
      </w:pPr>
      <w:r w:rsidRPr="00583209">
        <w:rPr>
          <w:rFonts w:ascii="Times New Roman" w:hAnsi="Times New Roman" w:cs="Times New Roman"/>
          <w:color w:val="4F81BD" w:themeColor="accent1"/>
          <w:sz w:val="22"/>
          <w:szCs w:val="22"/>
        </w:rPr>
        <w:lastRenderedPageBreak/>
        <w:t>Dimension consommation de ressources naturelles (eau, sol, énergie…)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9E3391" w:rsidRPr="008173C7" w14:paraId="04E4EF25" w14:textId="77777777" w:rsidTr="00E035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6FD577EF" w14:textId="77777777" w:rsidR="009E3391" w:rsidRPr="00C6588B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B67043B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A1A47BD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D3F04B1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5A3A469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E72D22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CBB34CA" w14:textId="77777777" w:rsidR="009E3391" w:rsidRPr="004D0F9E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9E3391" w:rsidRPr="008173C7" w14:paraId="5B715A26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B71609" w14:textId="77777777" w:rsidR="009E3391" w:rsidRPr="00B45879" w:rsidRDefault="009E3391" w:rsidP="009E3391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 xml:space="preserve">Importance des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D54EEE" w14:textId="040C8B1C" w:rsidR="009968D5" w:rsidRPr="00DB1F8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B1F89">
              <w:rPr>
                <w:rFonts w:ascii="Times New Roman" w:hAnsi="Times New Roman" w:cs="Times New Roman"/>
                <w:color w:val="000000" w:themeColor="text1"/>
                <w:sz w:val="20"/>
              </w:rPr>
              <w:t>Enjeux cruciaux de consommation de ressources</w:t>
            </w:r>
            <w:ins w:id="6" w:author="Laurence Colinet" w:date="2017-10-18T15:28:00Z">
              <w:r w:rsidR="009074FB" w:rsidRPr="00DB1F89">
                <w:rPr>
                  <w:rFonts w:ascii="Times New Roman" w:hAnsi="Times New Roman" w:cs="Times New Roman"/>
                  <w:color w:val="000000" w:themeColor="text1"/>
                  <w:sz w:val="20"/>
                </w:rPr>
                <w:t>,</w:t>
              </w:r>
            </w:ins>
            <w:r w:rsidRPr="00DB1F8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non renouvelables</w:t>
            </w:r>
            <w:r w:rsidR="001D515B" w:rsidRPr="00DB1F89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DB1F8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3941DD5F" w14:textId="7D5EECA9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Intégration de différents enjeux</w:t>
            </w:r>
            <w:r w:rsidR="00466D8D">
              <w:rPr>
                <w:rFonts w:ascii="Times New Roman" w:hAnsi="Times New Roman" w:cs="Times New Roman"/>
                <w:sz w:val="20"/>
              </w:rPr>
              <w:t xml:space="preserve"> (ex : eau et énergie)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de consommation de consommation de ressources</w:t>
            </w:r>
          </w:p>
          <w:p w14:paraId="629EE83D" w14:textId="77777777" w:rsidR="009E3391" w:rsidRDefault="009968D5" w:rsidP="00932CD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était critique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  <w:p w14:paraId="2ED66858" w14:textId="39A1588A" w:rsidR="00DB1F89" w:rsidRPr="00A66099" w:rsidRDefault="00DB1F89" w:rsidP="00932CD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DB1F8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(consommation des stocks mondiaux de </w:t>
            </w:r>
            <w:proofErr w:type="spellStart"/>
            <w:r w:rsidRPr="00DB1F89">
              <w:rPr>
                <w:rFonts w:ascii="Times New Roman" w:hAnsi="Times New Roman" w:cs="Times New Roman"/>
                <w:color w:val="000000" w:themeColor="text1"/>
                <w:sz w:val="20"/>
              </w:rPr>
              <w:t>phophate</w:t>
            </w:r>
            <w:proofErr w:type="spellEnd"/>
            <w:r w:rsidRPr="00DB1F89">
              <w:rPr>
                <w:rFonts w:ascii="Times New Roman" w:hAnsi="Times New Roman" w:cs="Times New Roman"/>
                <w:color w:val="000000" w:themeColor="text1"/>
                <w:sz w:val="20"/>
              </w:rPr>
              <w:t>)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26DC1D8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DB1F89">
              <w:rPr>
                <w:rFonts w:ascii="Times New Roman" w:hAnsi="Times New Roman" w:cs="Times New Roman"/>
                <w:color w:val="000000" w:themeColor="text1"/>
                <w:sz w:val="20"/>
              </w:rPr>
              <w:t>Gros enjeux dans la filière (ex : engrais minéraux</w:t>
            </w:r>
            <w:r w:rsidRPr="00A66099">
              <w:rPr>
                <w:rFonts w:ascii="Times New Roman" w:hAnsi="Times New Roman" w:cs="Times New Roman"/>
                <w:sz w:val="20"/>
              </w:rPr>
              <w:t>) ou symbolique (</w:t>
            </w:r>
            <w:proofErr w:type="gramStart"/>
            <w:r w:rsidRPr="00A66099">
              <w:rPr>
                <w:rFonts w:ascii="Times New Roman" w:hAnsi="Times New Roman" w:cs="Times New Roman"/>
                <w:sz w:val="20"/>
              </w:rPr>
              <w:t>ex  déforestation</w:t>
            </w:r>
            <w:proofErr w:type="gramEnd"/>
            <w:r w:rsidRPr="00A66099">
              <w:rPr>
                <w:rFonts w:ascii="Times New Roman" w:hAnsi="Times New Roman" w:cs="Times New Roman"/>
                <w:sz w:val="20"/>
              </w:rPr>
              <w:t xml:space="preserve">). </w:t>
            </w:r>
          </w:p>
          <w:p w14:paraId="77B27F6A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L’enjeu </w:t>
            </w:r>
            <w:r w:rsidR="002B27E6">
              <w:rPr>
                <w:rFonts w:ascii="Times New Roman" w:hAnsi="Times New Roman" w:cs="Times New Roman"/>
                <w:sz w:val="20"/>
              </w:rPr>
              <w:t xml:space="preserve">des ressources </w:t>
            </w:r>
            <w:r w:rsidRPr="00A66099">
              <w:rPr>
                <w:rFonts w:ascii="Times New Roman" w:hAnsi="Times New Roman" w:cs="Times New Roman"/>
                <w:sz w:val="20"/>
              </w:rPr>
              <w:t>est fort ou croissant (ex : fertilité des sols, production alimentaire, consommation d’énergie)</w:t>
            </w:r>
            <w:r w:rsidR="002B27E6">
              <w:rPr>
                <w:rFonts w:ascii="Times New Roman" w:hAnsi="Times New Roman" w:cs="Times New Roman"/>
                <w:sz w:val="20"/>
              </w:rPr>
              <w:t>.</w:t>
            </w:r>
          </w:p>
          <w:p w14:paraId="15CF00C5" w14:textId="77777777" w:rsidR="009E3391" w:rsidRPr="00A66099" w:rsidRDefault="009968D5" w:rsidP="009968D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15D316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récurrents ou modérés de consommation de ressources concernant une petite filière ou un territoire</w:t>
            </w:r>
            <w:r w:rsidR="002B27E6">
              <w:rPr>
                <w:rFonts w:ascii="Times New Roman" w:hAnsi="Times New Roman" w:cs="Times New Roman"/>
                <w:sz w:val="20"/>
              </w:rPr>
              <w:t>.</w:t>
            </w:r>
          </w:p>
          <w:p w14:paraId="2F3CF9DC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La situation initiale était préoccupante. </w:t>
            </w:r>
          </w:p>
          <w:p w14:paraId="514A44AA" w14:textId="77777777" w:rsidR="009E3391" w:rsidRPr="00A66099" w:rsidRDefault="0042233C" w:rsidP="0042233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limités à un type de ressource</w:t>
            </w:r>
            <w:r w:rsidR="00324F8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938FC22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ponctuels ou faibles de consommation de ressources concernant une petite filière ou un petit territoire.</w:t>
            </w:r>
          </w:p>
          <w:p w14:paraId="0A2D7E0B" w14:textId="77777777" w:rsidR="009E3391" w:rsidRPr="00A66099" w:rsidRDefault="0042233C" w:rsidP="0042233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E492FBC" w14:textId="29887639" w:rsidR="009E3391" w:rsidRPr="00A66099" w:rsidRDefault="009968D5" w:rsidP="00E0354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A66099">
              <w:rPr>
                <w:rFonts w:ascii="Times New Roman" w:hAnsi="Times New Roman" w:cs="Times New Roman"/>
                <w:sz w:val="20"/>
                <w:szCs w:val="20"/>
              </w:rPr>
              <w:t>Accroissement de consommation de ressources non renouvelables</w:t>
            </w:r>
            <w:r w:rsidR="00BF69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8B8FA91" w14:textId="7DCE7B53" w:rsidR="009E3391" w:rsidRPr="008173C7" w:rsidRDefault="00DB1F89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549F1E5" w14:textId="77777777" w:rsidTr="00E0354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69C5CF7" w14:textId="77777777" w:rsidR="009E3391" w:rsidRPr="00CE3213" w:rsidRDefault="009E3391" w:rsidP="00E0354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57A73E8E" w14:textId="77777777" w:rsidR="00073790" w:rsidRPr="00DB1F89" w:rsidRDefault="009968D5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B1F89">
              <w:rPr>
                <w:rFonts w:ascii="Times New Roman" w:hAnsi="Times New Roman" w:cs="Times New Roman"/>
                <w:color w:val="FF0000"/>
                <w:sz w:val="20"/>
              </w:rPr>
              <w:t>Système couplant la réduction de l’utilisation de ressources et l’utilisation intégrée des ressources disponibles</w:t>
            </w:r>
            <w:r w:rsidR="00073790" w:rsidRPr="00DB1F8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. </w:t>
            </w:r>
          </w:p>
          <w:p w14:paraId="4617AAB9" w14:textId="77777777" w:rsidR="009E3391" w:rsidRPr="00A66099" w:rsidRDefault="00073790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4FD4C95" w14:textId="77777777" w:rsidR="009E3391" w:rsidRPr="00A66099" w:rsidRDefault="009968D5" w:rsidP="009968D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de consommation de ressources non renouvelables, mais l’optimisation de la </w:t>
            </w:r>
            <w:r w:rsidR="00073790">
              <w:rPr>
                <w:rFonts w:ascii="Times New Roman" w:hAnsi="Times New Roman" w:cs="Times New Roman"/>
                <w:sz w:val="20"/>
              </w:rPr>
              <w:t>consommation d</w:t>
            </w:r>
            <w:r w:rsidRPr="00A66099">
              <w:rPr>
                <w:rFonts w:ascii="Times New Roman" w:hAnsi="Times New Roman" w:cs="Times New Roman"/>
                <w:sz w:val="20"/>
              </w:rPr>
              <w:t>es ressources n’était pas la finalité principale de la solution proposée).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46FADA5" w14:textId="77777777" w:rsidR="009E3391" w:rsidRPr="00A66099" w:rsidRDefault="009E3391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Thème de recherche très fréquent.</w:t>
            </w:r>
          </w:p>
          <w:p w14:paraId="5B6571A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Diagnostics locaux et ponctuels. </w:t>
            </w:r>
          </w:p>
          <w:p w14:paraId="5DC5DDEC" w14:textId="77777777" w:rsidR="00073790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Un outil parmi un package d’outils</w:t>
            </w:r>
            <w:r w:rsidR="00073790">
              <w:rPr>
                <w:rFonts w:ascii="Times New Roman" w:hAnsi="Times New Roman" w:cs="Times New Roman"/>
                <w:sz w:val="20"/>
              </w:rPr>
              <w:t>.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Corrections marginales d’outils de gestion non durables principalement motivés par le contexte économique.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0ADF80CD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Solutions d'importance marginale par rapport à l’enjeu.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B5CF8B0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Pas de solutions proposées: arbitrage entre les ressources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effet rebond sur la consommation d’autres ressources 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BD44F6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00B8715" w14:textId="77777777" w:rsidR="009E3391" w:rsidRPr="008173C7" w:rsidRDefault="009E3391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73A78CB3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0D199B0" w14:textId="77777777" w:rsidR="009E3391" w:rsidRPr="00CE3213" w:rsidRDefault="009E3391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Echelles concernées par la diffusion de l</w:t>
            </w:r>
            <w:r w:rsidR="001E625B">
              <w:rPr>
                <w:rFonts w:ascii="Times New Roman" w:hAnsi="Times New Roman" w:cs="Times New Roman"/>
                <w:sz w:val="20"/>
              </w:rPr>
              <w:t>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3ED4B55" w14:textId="77777777" w:rsidR="00F933EC" w:rsidRPr="003F7E37" w:rsidRDefault="00F933EC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2401B0F5" w14:textId="5671AB5F" w:rsidR="009E3391" w:rsidRPr="00A66099" w:rsidRDefault="00F933EC" w:rsidP="00F933E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DB1F89">
              <w:rPr>
                <w:rFonts w:ascii="Times New Roman" w:hAnsi="Times New Roman" w:cs="Times New Roman"/>
                <w:color w:val="auto"/>
                <w:sz w:val="20"/>
              </w:rPr>
              <w:t xml:space="preserve">La solution intègre différents enjeux de </w:t>
            </w:r>
            <w:r w:rsidR="00DB1F89">
              <w:rPr>
                <w:rFonts w:ascii="Times New Roman" w:hAnsi="Times New Roman" w:cs="Times New Roman"/>
                <w:color w:val="auto"/>
                <w:sz w:val="20"/>
              </w:rPr>
              <w:t>consommation de ressources (réduction d’engrais et d’énergie)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FEE6D6F" w14:textId="77777777" w:rsidR="009968D5" w:rsidRPr="00DB1F8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DB1F89">
              <w:rPr>
                <w:rFonts w:ascii="Times New Roman" w:hAnsi="Times New Roman" w:cs="Times New Roman"/>
                <w:color w:val="auto"/>
                <w:sz w:val="20"/>
              </w:rPr>
              <w:t xml:space="preserve">La solution a été significativement adoptée à une échelle pertinente pour la gestion des </w:t>
            </w:r>
            <w:r w:rsidR="00AB72F2" w:rsidRPr="00DB1F89">
              <w:rPr>
                <w:rFonts w:ascii="Times New Roman" w:hAnsi="Times New Roman" w:cs="Times New Roman"/>
                <w:color w:val="auto"/>
                <w:sz w:val="20"/>
              </w:rPr>
              <w:t>ressources.</w:t>
            </w:r>
          </w:p>
          <w:p w14:paraId="28E931A3" w14:textId="77777777" w:rsidR="009E3391" w:rsidRPr="00A66099" w:rsidRDefault="009968D5" w:rsidP="00AB72F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DB1F89">
              <w:rPr>
                <w:rFonts w:ascii="Times New Roman" w:hAnsi="Times New Roman" w:cs="Times New Roman"/>
                <w:color w:val="auto"/>
                <w:sz w:val="20"/>
              </w:rPr>
              <w:t xml:space="preserve">Le projet n’induit pas d’effets </w:t>
            </w:r>
            <w:r w:rsidR="00AB72F2" w:rsidRPr="00DB1F89">
              <w:rPr>
                <w:rFonts w:ascii="Times New Roman" w:hAnsi="Times New Roman" w:cs="Times New Roman"/>
                <w:color w:val="auto"/>
                <w:sz w:val="20"/>
              </w:rPr>
              <w:t>délétères</w:t>
            </w:r>
            <w:r w:rsidRPr="00DB1F89">
              <w:rPr>
                <w:rFonts w:ascii="Times New Roman" w:hAnsi="Times New Roman" w:cs="Times New Roman"/>
                <w:color w:val="auto"/>
                <w:sz w:val="20"/>
              </w:rPr>
              <w:t xml:space="preserve"> au-delà de ce périmètre, notamment par un de report de consommation de ressources à l’échelle mondiale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5220CDD" w14:textId="77777777" w:rsidR="009E3391" w:rsidRPr="00A66099" w:rsidRDefault="0042233C" w:rsidP="00AB72F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Le projet intègre partiellement </w:t>
            </w:r>
            <w:r w:rsidR="00AB72F2">
              <w:rPr>
                <w:rFonts w:ascii="Times New Roman" w:hAnsi="Times New Roman" w:cs="Times New Roman"/>
                <w:sz w:val="20"/>
              </w:rPr>
              <w:t xml:space="preserve">les </w:t>
            </w:r>
            <w:r w:rsidRPr="00A66099">
              <w:rPr>
                <w:rFonts w:ascii="Times New Roman" w:hAnsi="Times New Roman" w:cs="Times New Roman"/>
                <w:sz w:val="20"/>
              </w:rPr>
              <w:t>enjeux de réduction de la consommation de ressources sur son périmètre géographique d’influence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543B2C" w14:textId="4C58E017" w:rsidR="009E3391" w:rsidRPr="00A66099" w:rsidRDefault="00AB72F2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 monographie pertinente en termes de consommation de </w:t>
            </w:r>
            <w:r w:rsidR="0042233C" w:rsidRPr="00F933EC">
              <w:rPr>
                <w:rFonts w:ascii="Times New Roman" w:hAnsi="Times New Roman" w:cs="Times New Roman"/>
                <w:sz w:val="20"/>
              </w:rPr>
              <w:t xml:space="preserve">ressources </w:t>
            </w:r>
            <w:r>
              <w:rPr>
                <w:rFonts w:ascii="Times New Roman" w:hAnsi="Times New Roman" w:cs="Times New Roman"/>
                <w:sz w:val="20"/>
              </w:rPr>
              <w:t>mais la monographie est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6EEC5C" w14:textId="77777777" w:rsidR="009E3391" w:rsidRPr="00A04D6D" w:rsidRDefault="009E3391" w:rsidP="00E0354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26E7C68" w14:textId="61C8489B" w:rsidR="009E3391" w:rsidRPr="008173C7" w:rsidRDefault="00DB1F89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3B99A9F9" w14:textId="77777777" w:rsidTr="00E0354C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DCDB6F2" w14:textId="59183BC1" w:rsidR="009E3391" w:rsidRPr="009E3391" w:rsidRDefault="009E3391" w:rsidP="00F933E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9E3391">
              <w:rPr>
                <w:rFonts w:ascii="Times New Roman" w:hAnsi="Times New Roman" w:cs="Times New Roman"/>
                <w:sz w:val="20"/>
              </w:rPr>
              <w:t xml:space="preserve">Impacts sur la </w:t>
            </w:r>
            <w:r w:rsidR="00E0354C">
              <w:rPr>
                <w:rFonts w:ascii="Times New Roman" w:hAnsi="Times New Roman" w:cs="Times New Roman"/>
                <w:sz w:val="20"/>
              </w:rPr>
              <w:t xml:space="preserve">consommation de </w:t>
            </w:r>
            <w:r w:rsidR="00F933EC">
              <w:rPr>
                <w:rFonts w:ascii="Times New Roman" w:hAnsi="Times New Roman" w:cs="Times New Roman"/>
                <w:sz w:val="20"/>
              </w:rPr>
              <w:t>ressources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3684CA58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permet de produire des biens de consommation uniquement à partir de ressources renouvelables.</w:t>
            </w:r>
          </w:p>
          <w:p w14:paraId="57F04EEF" w14:textId="4D3764E8" w:rsidR="00BF6958" w:rsidRPr="00AB72F2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 stock de ressources naturelles ré</w:t>
            </w:r>
            <w:r w:rsidR="0045681B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augmente.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9110BC1" w14:textId="77777777" w:rsidR="009968D5" w:rsidRPr="00DB1F8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DB1F89">
              <w:rPr>
                <w:rFonts w:ascii="Times New Roman" w:hAnsi="Times New Roman" w:cs="Times New Roman"/>
                <w:color w:val="auto"/>
                <w:sz w:val="20"/>
              </w:rPr>
              <w:t>L’innovation réduit significativement la consommation de ressources non renouvelables</w:t>
            </w:r>
            <w:r w:rsidR="00AB72F2" w:rsidRPr="00DB1F89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  <w:r w:rsidRPr="00DB1F89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</w:p>
          <w:p w14:paraId="7C8C23B1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DB1F89">
              <w:rPr>
                <w:rFonts w:ascii="Times New Roman" w:hAnsi="Times New Roman" w:cs="Times New Roman"/>
                <w:color w:val="auto"/>
                <w:sz w:val="20"/>
              </w:rPr>
              <w:t>Gestion plus durable des ressources naturelles, mais des ressources toujours déclinantes</w:t>
            </w:r>
            <w:r w:rsidRPr="00A66099">
              <w:rPr>
                <w:rFonts w:ascii="Times New Roman" w:hAnsi="Times New Roman" w:cs="Times New Roman"/>
                <w:sz w:val="20"/>
              </w:rPr>
              <w:t>.</w:t>
            </w:r>
          </w:p>
          <w:p w14:paraId="5DFCB84A" w14:textId="02BE16FF" w:rsidR="00BF6958" w:rsidRPr="00A66099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 déclin des ressources naturelles est enrayé.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336CC2B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réduit la consommation de ressources non renouvelables.</w:t>
            </w:r>
          </w:p>
          <w:p w14:paraId="28436CEF" w14:textId="7373F421" w:rsidR="009E3391" w:rsidRPr="00A66099" w:rsidRDefault="00FF14C3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>ai</w:t>
            </w:r>
            <w:r w:rsidR="00AB72F2">
              <w:rPr>
                <w:rFonts w:ascii="Times New Roman" w:hAnsi="Times New Roman" w:cs="Times New Roman"/>
                <w:sz w:val="20"/>
              </w:rPr>
              <w:t>s pas de réflexion systémique.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DB6C219" w14:textId="77777777" w:rsidR="009E3391" w:rsidRPr="00A66099" w:rsidRDefault="0042233C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Innovation neutre du point de vue de la consommation de ressources non renouvelables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41188B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7574FB6" w14:textId="5B964E21" w:rsidR="009E3391" w:rsidRPr="00CE3213" w:rsidRDefault="00DB1F89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7752519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111A796C" w14:textId="77777777" w:rsidR="009E3391" w:rsidRPr="00CE3213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FB0CE0B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CDD6378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43DECE0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66B537F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51321DA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AA99992" w14:textId="30403071" w:rsidR="009E3391" w:rsidRPr="008173C7" w:rsidRDefault="00DB1F89" w:rsidP="00E0354C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9E3391"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541CE641" w14:textId="77777777" w:rsidR="0057602F" w:rsidRDefault="0057602F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91BAF37" w14:textId="0CFBFC07" w:rsidR="00B45879" w:rsidRDefault="00B45879" w:rsidP="00F933EC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61DACC5" w14:textId="77777777" w:rsidR="000A6893" w:rsidRDefault="00BC20B0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Agrégation :</w:t>
      </w:r>
    </w:p>
    <w:p w14:paraId="7B79C898" w14:textId="77777777" w:rsidR="00CE032A" w:rsidRDefault="00CE032A" w:rsidP="00190716">
      <w:pPr>
        <w:pStyle w:val="LO-Normal"/>
      </w:pPr>
      <w:r>
        <w:t>(</w:t>
      </w:r>
      <w:proofErr w:type="gramStart"/>
      <w:r>
        <w:t>meilleure</w:t>
      </w:r>
      <w:proofErr w:type="gramEnd"/>
      <w:r>
        <w:t xml:space="preserve"> note de sous-dimension*5+ 2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 * 4 + 3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 3 + 4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sous-dimension*2+ moins bonne note de sous-dimension*1)/12. </w:t>
      </w:r>
    </w:p>
    <w:p w14:paraId="0A1176EB" w14:textId="298F1A78" w:rsidR="0057602F" w:rsidRDefault="00CE032A" w:rsidP="00190716">
      <w:pPr>
        <w:pStyle w:val="LO-Normal"/>
      </w:pPr>
      <w:r>
        <w:t>On obtient alors une note d’impact environnemental sur 5, en rouge si l’impact sur l’une des sous-dimensions est délétère (=0).</w:t>
      </w:r>
    </w:p>
    <w:p w14:paraId="71F74901" w14:textId="353263D4" w:rsidR="00DB1F89" w:rsidRDefault="00DB1F89" w:rsidP="00190716">
      <w:pPr>
        <w:pStyle w:val="LO-Normal"/>
      </w:pPr>
      <w:r>
        <w:t>3x5+3x4+2x3+2X2+1= 3,16</w:t>
      </w:r>
    </w:p>
    <w:p w14:paraId="692C8F7C" w14:textId="6D896F38" w:rsidR="00DB1F89" w:rsidRDefault="00DB1F89" w:rsidP="00190716">
      <w:pPr>
        <w:pStyle w:val="LO-Normal"/>
      </w:pPr>
    </w:p>
    <w:p w14:paraId="4C7CBC1E" w14:textId="26934C63" w:rsidR="00DB1F89" w:rsidRPr="00DB1F89" w:rsidRDefault="00DB1F89" w:rsidP="00190716">
      <w:pPr>
        <w:pStyle w:val="LO-Normal"/>
        <w:rPr>
          <w:color w:val="FF0000"/>
          <w:sz w:val="36"/>
          <w:szCs w:val="36"/>
        </w:rPr>
      </w:pPr>
      <w:bookmarkStart w:id="7" w:name="_GoBack"/>
      <w:r w:rsidRPr="00DB1F89">
        <w:rPr>
          <w:color w:val="FF0000"/>
          <w:sz w:val="36"/>
          <w:szCs w:val="36"/>
        </w:rPr>
        <w:t>La note obtenue est de 3,16</w:t>
      </w:r>
    </w:p>
    <w:bookmarkEnd w:id="7"/>
    <w:p w14:paraId="240E6B18" w14:textId="269E578F" w:rsidR="00705EE2" w:rsidRDefault="00705EE2" w:rsidP="00190716">
      <w:pPr>
        <w:pStyle w:val="LO-Normal"/>
      </w:pPr>
    </w:p>
    <w:p w14:paraId="3130E5F2" w14:textId="665FF515" w:rsidR="00705EE2" w:rsidRPr="00705EE2" w:rsidRDefault="00705EE2" w:rsidP="00190716">
      <w:pPr>
        <w:pStyle w:val="LO-Normal"/>
        <w:rPr>
          <w:color w:val="FF0000"/>
          <w:sz w:val="40"/>
          <w:szCs w:val="40"/>
        </w:rPr>
        <w:sectPr w:rsidR="00705EE2" w:rsidRPr="00705EE2" w:rsidSect="00CE3213">
          <w:headerReference w:type="default" r:id="rId8"/>
          <w:pgSz w:w="16838" w:h="11906" w:orient="landscape"/>
          <w:pgMar w:top="284" w:right="1417" w:bottom="568" w:left="1417" w:header="284" w:footer="708" w:gutter="0"/>
          <w:cols w:space="708"/>
          <w:docGrid w:linePitch="360"/>
        </w:sectPr>
      </w:pPr>
    </w:p>
    <w:p w14:paraId="5B0BC70C" w14:textId="77777777" w:rsidR="00BC20B0" w:rsidRDefault="0057602F" w:rsidP="0057602F">
      <w:pPr>
        <w:pStyle w:val="LO-Normal"/>
        <w:ind w:firstLine="708"/>
        <w:jc w:val="both"/>
        <w:rPr>
          <w:b/>
          <w:u w:val="single"/>
        </w:rPr>
      </w:pPr>
      <w:r w:rsidRPr="00F951BF">
        <w:rPr>
          <w:b/>
          <w:u w:val="single"/>
        </w:rPr>
        <w:lastRenderedPageBreak/>
        <w:t>Résumé du barème « environnement »</w:t>
      </w:r>
    </w:p>
    <w:p w14:paraId="6DE0019B" w14:textId="77777777" w:rsidR="001E625B" w:rsidRPr="00F951BF" w:rsidRDefault="001E625B" w:rsidP="0057602F">
      <w:pPr>
        <w:pStyle w:val="LO-Normal"/>
        <w:ind w:firstLine="708"/>
        <w:jc w:val="both"/>
        <w:rPr>
          <w:b/>
          <w:u w:val="single"/>
        </w:rPr>
      </w:pPr>
    </w:p>
    <w:tbl>
      <w:tblPr>
        <w:tblW w:w="1054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2648"/>
        <w:gridCol w:w="5146"/>
      </w:tblGrid>
      <w:tr w:rsidR="00BF6958" w14:paraId="61414202" w14:textId="77777777" w:rsidTr="00545E61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86E0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2B0C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catégorie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660A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  <w:proofErr w:type="spellEnd"/>
          </w:p>
        </w:tc>
      </w:tr>
      <w:tr w:rsidR="004538B5" w14:paraId="65F7E2DD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827D6" w14:textId="46405740" w:rsidR="004538B5" w:rsidRP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538B5">
              <w:rPr>
                <w:rFonts w:cs="Times New Roman"/>
                <w:bCs/>
                <w:sz w:val="20"/>
                <w:szCs w:val="20"/>
              </w:rPr>
              <w:t>Contribution de la recherche à l’émergence d’une solution systémique durable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591" w14:textId="114124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DA55" w14:textId="77777777" w:rsidR="004538B5" w:rsidRPr="00484D87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</w:p>
          <w:p w14:paraId="2D1F9BC3" w14:textId="77777777" w:rsidR="004538B5" w:rsidRPr="00484D87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</w:p>
          <w:p w14:paraId="30A75A1D" w14:textId="77777777" w:rsidR="004538B5" w:rsidRPr="00484D87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Autonomie/complémentarité</w:t>
            </w:r>
          </w:p>
          <w:p w14:paraId="1F38CEF2" w14:textId="77777777" w:rsidR="004538B5" w:rsidRPr="00484D87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</w:p>
          <w:p w14:paraId="6167ED88" w14:textId="77777777" w:rsidR="004538B5" w:rsidRPr="00484D87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</w:p>
          <w:p w14:paraId="6B106F84" w14:textId="77777777" w:rsidR="004538B5" w:rsidRPr="00484D87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Durabilité</w:t>
            </w:r>
          </w:p>
          <w:p w14:paraId="7093177B" w14:textId="77777777" w:rsidR="004538B5" w:rsidRPr="00484D87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 l’écosystème</w:t>
            </w:r>
          </w:p>
          <w:p w14:paraId="22670A03" w14:textId="55F8C58A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des évolutions du contexte</w:t>
            </w:r>
          </w:p>
        </w:tc>
      </w:tr>
      <w:tr w:rsidR="004538B5" w14:paraId="07EC1F98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4BF11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A919" w14:textId="43BF22B6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8952" w14:textId="77777777" w:rsidR="004538B5" w:rsidRPr="00484D87" w:rsidRDefault="004538B5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International/national/local/monographie pertinente. France</w:t>
            </w:r>
          </w:p>
          <w:p w14:paraId="1AD7C32B" w14:textId="77777777" w:rsidR="004538B5" w:rsidRPr="00484D87" w:rsidRDefault="004538B5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 xml:space="preserve">Définition de trajectoire de déploiement </w:t>
            </w:r>
            <w:proofErr w:type="spellStart"/>
            <w:r w:rsidRPr="00484D87">
              <w:rPr>
                <w:rFonts w:eastAsia="Calibri" w:cs="Times New Roman"/>
                <w:sz w:val="20"/>
                <w:szCs w:val="20"/>
              </w:rPr>
              <w:t>socio-technique</w:t>
            </w:r>
            <w:proofErr w:type="spellEnd"/>
          </w:p>
          <w:p w14:paraId="3D8DE738" w14:textId="6266FAD2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Disponibilité et adoption par acteurs concernés</w:t>
            </w:r>
          </w:p>
        </w:tc>
      </w:tr>
      <w:tr w:rsidR="004538B5" w14:paraId="0AC33047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F68D0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E874" w14:textId="23B13EF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E95C" w14:textId="77777777" w:rsidR="004538B5" w:rsidRPr="00831239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Transition enclenchée, verrous et résistances levés</w:t>
            </w:r>
          </w:p>
          <w:p w14:paraId="73AD5CA3" w14:textId="77777777" w:rsidR="004538B5" w:rsidRPr="00831239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Complétude du système impliqué : nombre et diversité d’acteurs et d’objets</w:t>
            </w:r>
          </w:p>
          <w:p w14:paraId="68366B67" w14:textId="5CC7E0D5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</w:p>
        </w:tc>
      </w:tr>
      <w:tr w:rsidR="004538B5" w14:paraId="2335E07B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CAE89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Pour chaque sous-dimension :</w:t>
            </w:r>
          </w:p>
          <w:p w14:paraId="4DE08BEB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Biodiversité</w:t>
            </w:r>
          </w:p>
          <w:p w14:paraId="3A64A185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Changement climatique</w:t>
            </w:r>
          </w:p>
          <w:p w14:paraId="41953B6A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4C932A7F" w14:textId="15153205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C354" w14:textId="77777777" w:rsidR="004538B5" w:rsidRPr="001E625B" w:rsidRDefault="004538B5" w:rsidP="008164D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44D227DF" w14:textId="77777777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A16" w14:textId="77777777" w:rsidR="004538B5" w:rsidRDefault="004538B5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2C6EDF7A" w14:textId="77777777" w:rsidR="004538B5" w:rsidRPr="00D472FD" w:rsidRDefault="004538B5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34800ADC" w14:textId="77777777" w:rsidR="004538B5" w:rsidRPr="00D472FD" w:rsidRDefault="004538B5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F2D74F6" w14:textId="77777777" w:rsidR="004538B5" w:rsidRPr="00D472FD" w:rsidRDefault="004538B5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4D5078C4" w14:textId="7DECCF70" w:rsidR="004538B5" w:rsidRPr="00831239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4538B5" w14:paraId="07F9DE79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CB3B2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66EB" w14:textId="00DF06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D9BB" w14:textId="77777777" w:rsidR="004538B5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79F39BAB" w14:textId="77777777" w:rsidR="004538B5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11A7F86E" w14:textId="77777777" w:rsidR="004538B5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3F570223" w14:textId="73F25512" w:rsidR="004538B5" w:rsidRPr="00831239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4538B5" w14:paraId="3D24ABD4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61A4D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B897" w14:textId="32B68DD3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9BEA" w14:textId="77777777" w:rsidR="004538B5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5B4925B1" w14:textId="77777777" w:rsidR="004538B5" w:rsidRPr="006D10C5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2037CE4B" w14:textId="77777777" w:rsidR="004538B5" w:rsidRPr="006D10C5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6BF550AB" w14:textId="17F1E8AB" w:rsidR="004538B5" w:rsidRPr="00831239" w:rsidRDefault="004538B5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4538B5" w14:paraId="487A0624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C8AA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D72E" w14:textId="5FC2CBA9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Impacts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0110" w14:textId="77777777" w:rsidR="004538B5" w:rsidRPr="00A66AF4" w:rsidRDefault="004538B5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A66AF4">
              <w:rPr>
                <w:rFonts w:eastAsia="Calibri" w:cs="Times New Roman"/>
                <w:sz w:val="20"/>
                <w:szCs w:val="20"/>
              </w:rPr>
              <w:t>Ma</w:t>
            </w:r>
            <w:r>
              <w:rPr>
                <w:rFonts w:eastAsia="Calibri" w:cs="Times New Roman"/>
                <w:sz w:val="20"/>
                <w:szCs w:val="20"/>
              </w:rPr>
              <w:t>intien, restauration</w:t>
            </w:r>
          </w:p>
          <w:p w14:paraId="2929ED1C" w14:textId="26CE085F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A66AF4">
              <w:rPr>
                <w:rFonts w:eastAsia="Calibri" w:cs="Times New Roman"/>
                <w:sz w:val="20"/>
                <w:szCs w:val="20"/>
              </w:rPr>
              <w:t xml:space="preserve">Biodiversité fonctionnelle </w:t>
            </w:r>
            <w:r>
              <w:rPr>
                <w:rFonts w:eastAsia="Calibri" w:cs="Times New Roman"/>
                <w:sz w:val="20"/>
                <w:szCs w:val="20"/>
              </w:rPr>
              <w:t>et structurale</w:t>
            </w:r>
            <w:r w:rsidRPr="00A66AF4">
              <w:rPr>
                <w:rFonts w:eastAsia="Calibri" w:cs="Times New Roman"/>
                <w:sz w:val="20"/>
                <w:szCs w:val="20"/>
              </w:rPr>
              <w:t>&gt; protégée &gt; domestique</w:t>
            </w:r>
          </w:p>
        </w:tc>
      </w:tr>
      <w:tr w:rsidR="004538B5" w14:paraId="74DF3E68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91CB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F4C3" w14:textId="18614F0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</w:t>
            </w:r>
            <w:r>
              <w:rPr>
                <w:rFonts w:asciiTheme="minorHAnsi" w:eastAsiaTheme="minorHAnsi" w:hAnsiTheme="minorHAnsi"/>
                <w:sz w:val="20"/>
                <w:szCs w:val="20"/>
              </w:rPr>
              <w:t>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D6A6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des émissions de GES</w:t>
            </w:r>
          </w:p>
          <w:p w14:paraId="104DFA1F" w14:textId="67A7CDF6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du stockage/séquestration de C</w:t>
            </w:r>
          </w:p>
          <w:p w14:paraId="3AE4C17A" w14:textId="0B48864C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Ampleur : absolue (mondiale) ou relative aux émissions/stockage du périmètre d’application de la solution</w:t>
            </w:r>
          </w:p>
        </w:tc>
      </w:tr>
      <w:tr w:rsidR="004538B5" w14:paraId="04D85477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731" w14:textId="1A812652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E88F" w14:textId="4F7F72C8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>Pollutions / 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D950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Réhabilitation partielle ou complète de sites pollués ou détruits</w:t>
            </w:r>
          </w:p>
          <w:p w14:paraId="2D9237A1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Prévention de pollutions/destructions</w:t>
            </w:r>
          </w:p>
          <w:p w14:paraId="2FDB22F1" w14:textId="3311B2AC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Création de nouveaux milieux équivalents à ceux détruits/pollués</w:t>
            </w:r>
          </w:p>
        </w:tc>
      </w:tr>
      <w:tr w:rsidR="004538B5" w14:paraId="6629E035" w14:textId="77777777" w:rsidTr="00545E6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17224" w14:textId="5D6CDBC6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AED7" w14:textId="4833B984" w:rsidR="004538B5" w:rsidRPr="001E625B" w:rsidRDefault="004538B5" w:rsidP="00BF695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32B9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1DADAA9A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45B259BF" w14:textId="5960CEB9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naturelles</w:t>
            </w:r>
          </w:p>
        </w:tc>
      </w:tr>
      <w:tr w:rsidR="00152019" w14:paraId="15969F02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F838" w14:textId="77777777" w:rsidR="00152019" w:rsidRDefault="00152019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8085" w14:textId="77777777" w:rsidR="00152019" w:rsidRPr="001E625B" w:rsidRDefault="00152019" w:rsidP="00BF695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31AD" w14:textId="77777777" w:rsidR="00152019" w:rsidRDefault="00152019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291D98EC" w14:textId="4E5EBC15" w:rsidR="0057602F" w:rsidRDefault="0057602F" w:rsidP="00CE032A">
      <w:pPr>
        <w:pStyle w:val="LO-Normal"/>
        <w:jc w:val="both"/>
      </w:pPr>
    </w:p>
    <w:p w14:paraId="23625FDA" w14:textId="1003E918" w:rsidR="00152019" w:rsidRDefault="00152019" w:rsidP="00CE032A">
      <w:pPr>
        <w:pStyle w:val="LO-Normal"/>
        <w:jc w:val="both"/>
      </w:pPr>
    </w:p>
    <w:p w14:paraId="0111E85B" w14:textId="270BAC19" w:rsidR="00152019" w:rsidRDefault="00152019" w:rsidP="00CE032A">
      <w:pPr>
        <w:pStyle w:val="LO-Normal"/>
        <w:jc w:val="both"/>
      </w:pPr>
    </w:p>
    <w:p w14:paraId="6A2A9FA9" w14:textId="2845EEBF" w:rsidR="00152019" w:rsidRDefault="0067059F" w:rsidP="00152019">
      <w:pPr>
        <w:pStyle w:val="LO-Normal"/>
        <w:ind w:firstLine="708"/>
        <w:jc w:val="both"/>
        <w:rPr>
          <w:b/>
          <w:u w:val="single"/>
        </w:rPr>
      </w:pPr>
      <w:r>
        <w:rPr>
          <w:b/>
          <w:u w:val="single"/>
        </w:rPr>
        <w:t>Tableau de notation</w:t>
      </w:r>
      <w:r w:rsidR="00152019" w:rsidRPr="00F951BF">
        <w:rPr>
          <w:b/>
          <w:u w:val="single"/>
        </w:rPr>
        <w:t> »</w:t>
      </w:r>
    </w:p>
    <w:p w14:paraId="003C0AD6" w14:textId="77777777" w:rsidR="00152019" w:rsidRPr="00F951BF" w:rsidRDefault="00152019" w:rsidP="00152019">
      <w:pPr>
        <w:pStyle w:val="LO-Normal"/>
        <w:ind w:firstLine="708"/>
        <w:jc w:val="both"/>
        <w:rPr>
          <w:b/>
          <w:u w:val="single"/>
        </w:rPr>
      </w:pPr>
    </w:p>
    <w:tbl>
      <w:tblPr>
        <w:tblW w:w="1031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2756"/>
        <w:gridCol w:w="4911"/>
      </w:tblGrid>
      <w:tr w:rsidR="00152019" w14:paraId="679D6AE0" w14:textId="77777777" w:rsidTr="00545E61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7190" w14:textId="77777777" w:rsidR="00152019" w:rsidRDefault="00152019" w:rsidP="008164D0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4F2C" w14:textId="77777777" w:rsidR="00152019" w:rsidRDefault="00152019" w:rsidP="008164D0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catégorie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1320" w14:textId="77777777" w:rsidR="00152019" w:rsidRDefault="00152019" w:rsidP="008164D0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  <w:proofErr w:type="spellEnd"/>
          </w:p>
        </w:tc>
      </w:tr>
      <w:tr w:rsidR="00152019" w14:paraId="14A4C648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A04E0" w14:textId="77777777" w:rsidR="00152019" w:rsidRPr="004538B5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538B5">
              <w:rPr>
                <w:rFonts w:cs="Times New Roman"/>
                <w:bCs/>
                <w:sz w:val="20"/>
                <w:szCs w:val="20"/>
              </w:rPr>
              <w:t>Contribution de la recherche à l’émergence d’une solution systémique durable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C7D7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3B00" w14:textId="77777777" w:rsidR="00152019" w:rsidRPr="00484D87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</w:p>
          <w:p w14:paraId="4E485C2C" w14:textId="77777777" w:rsidR="00152019" w:rsidRPr="00484D87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</w:p>
          <w:p w14:paraId="4904D069" w14:textId="77777777" w:rsidR="00152019" w:rsidRPr="00484D87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Autonomie/complémentarité</w:t>
            </w:r>
          </w:p>
          <w:p w14:paraId="58BC3079" w14:textId="77777777" w:rsidR="00152019" w:rsidRPr="00484D87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</w:p>
          <w:p w14:paraId="469C741D" w14:textId="77777777" w:rsidR="00152019" w:rsidRPr="00484D87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</w:p>
          <w:p w14:paraId="7B1F546C" w14:textId="77777777" w:rsidR="00152019" w:rsidRPr="00484D87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Durabilité</w:t>
            </w:r>
          </w:p>
          <w:p w14:paraId="7BF6B5E8" w14:textId="77777777" w:rsidR="00152019" w:rsidRPr="00484D87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 l’écosystème</w:t>
            </w:r>
          </w:p>
          <w:p w14:paraId="42AD7D17" w14:textId="77777777" w:rsidR="00152019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des évolutions du contexte</w:t>
            </w:r>
          </w:p>
        </w:tc>
      </w:tr>
      <w:tr w:rsidR="00152019" w14:paraId="1C967D59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7735A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0A35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43D0" w14:textId="77777777" w:rsidR="00152019" w:rsidRPr="00484D87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International/national/local/monographie pertinente. France</w:t>
            </w:r>
          </w:p>
          <w:p w14:paraId="16332AA7" w14:textId="77777777" w:rsidR="00152019" w:rsidRPr="00484D87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 xml:space="preserve">Définition de trajectoire de déploiement </w:t>
            </w:r>
            <w:proofErr w:type="spellStart"/>
            <w:r w:rsidRPr="00484D87">
              <w:rPr>
                <w:rFonts w:eastAsia="Calibri" w:cs="Times New Roman"/>
                <w:sz w:val="20"/>
                <w:szCs w:val="20"/>
              </w:rPr>
              <w:t>socio-technique</w:t>
            </w:r>
            <w:proofErr w:type="spellEnd"/>
          </w:p>
          <w:p w14:paraId="43F802F6" w14:textId="77777777" w:rsidR="00152019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Disponibilité et adoption par acteurs concernés</w:t>
            </w:r>
          </w:p>
        </w:tc>
      </w:tr>
      <w:tr w:rsidR="00152019" w14:paraId="2229BF72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37AF9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92C7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9A7C" w14:textId="77777777" w:rsidR="00152019" w:rsidRPr="0083123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Transition enclenchée, verrous et résistances levés</w:t>
            </w:r>
          </w:p>
          <w:p w14:paraId="699B57BE" w14:textId="77777777" w:rsidR="00152019" w:rsidRPr="0083123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Complétude du système impliqué : nombre et diversité d’acteurs et d’objets</w:t>
            </w:r>
          </w:p>
          <w:p w14:paraId="078205EB" w14:textId="77777777" w:rsidR="00152019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</w:p>
        </w:tc>
      </w:tr>
      <w:tr w:rsidR="00152019" w14:paraId="21AE1220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23F4C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:</w:t>
            </w:r>
          </w:p>
          <w:p w14:paraId="09631A02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Biodiversité</w:t>
            </w:r>
          </w:p>
          <w:p w14:paraId="39E97892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5B92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7D9CC468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F997" w14:textId="77777777" w:rsidR="00152019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47A7F611" w14:textId="77777777" w:rsidR="00152019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1197BD59" w14:textId="77777777" w:rsidR="00152019" w:rsidRPr="00D472FD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0547CAA4" w14:textId="77777777" w:rsidR="00152019" w:rsidRPr="00D472FD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E3597BF" w14:textId="77777777" w:rsidR="00152019" w:rsidRPr="00D472FD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590B4DA1" w14:textId="77777777" w:rsidR="00152019" w:rsidRPr="0083123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14:paraId="6EC2FEE4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A1A09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9EE3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5F94" w14:textId="77777777" w:rsidR="0015201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34F88702" w14:textId="77777777" w:rsidR="0015201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3D603430" w14:textId="77777777" w:rsidR="0015201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2EBEF4D3" w14:textId="77777777" w:rsidR="00152019" w:rsidRPr="0083123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14:paraId="09F2D807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97287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8F10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59D7" w14:textId="77777777" w:rsidR="0015201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60EF5EB3" w14:textId="77777777" w:rsidR="00152019" w:rsidRPr="006D10C5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5A10F1CF" w14:textId="77777777" w:rsidR="00152019" w:rsidRPr="006D10C5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57198AE8" w14:textId="77777777" w:rsidR="00152019" w:rsidRPr="0083123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14:paraId="03ADF4DD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2DAE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3B56" w14:textId="77777777" w:rsidR="00152019" w:rsidRDefault="00152019" w:rsidP="008164D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24E4" w14:textId="77777777" w:rsidR="00152019" w:rsidRPr="009B2893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Maintien, restauration</w:t>
            </w:r>
          </w:p>
          <w:p w14:paraId="289BFFB8" w14:textId="77777777" w:rsidR="00152019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Biodiversité fonctionnelle et structurale&gt; protégée &gt; domestique</w:t>
            </w:r>
          </w:p>
        </w:tc>
      </w:tr>
      <w:tr w:rsidR="00152019" w14:paraId="48A19B7A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6C8B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Changement climatique</w:t>
            </w:r>
          </w:p>
          <w:p w14:paraId="232BFB6C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6959196D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5779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71F56D82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A55E" w14:textId="77777777" w:rsidR="00152019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2EAECDCF" w14:textId="77777777" w:rsidR="00152019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031A3CB2" w14:textId="77777777" w:rsidR="00152019" w:rsidRPr="00D472FD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20971883" w14:textId="77777777" w:rsidR="00152019" w:rsidRPr="00D472FD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5F9414A2" w14:textId="77777777" w:rsidR="00152019" w:rsidRPr="00D472FD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4EE880CA" w14:textId="77777777" w:rsidR="00152019" w:rsidRPr="00A66AF4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14:paraId="4A65E54C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65D8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F719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35A6" w14:textId="77777777" w:rsidR="0015201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03900AA8" w14:textId="77777777" w:rsidR="0015201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47F59158" w14:textId="77777777" w:rsidR="0015201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32D5AD4B" w14:textId="77777777" w:rsidR="00152019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14:paraId="2FD8CE2D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604A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BBE5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Echelles concernées par la </w:t>
            </w: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lastRenderedPageBreak/>
              <w:t>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FED4" w14:textId="77777777" w:rsidR="0015201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</w:t>
            </w:r>
            <w:r>
              <w:rPr>
                <w:rFonts w:cs="Times New Roman"/>
                <w:sz w:val="20"/>
                <w:szCs w:val="20"/>
              </w:rPr>
              <w:lastRenderedPageBreak/>
              <w:t>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446D0586" w14:textId="77777777" w:rsidR="00152019" w:rsidRPr="006D10C5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2579BEEC" w14:textId="77777777" w:rsidR="00152019" w:rsidRPr="006D10C5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4A9E2406" w14:textId="77777777" w:rsidR="00152019" w:rsidRPr="00A66AF4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:rsidRPr="00831239" w14:paraId="268A40B0" w14:textId="77777777" w:rsidTr="00545E61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A5F94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7254" w14:textId="77777777" w:rsidR="00152019" w:rsidRDefault="00152019" w:rsidP="008164D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D7E2" w14:textId="77777777" w:rsidR="00152019" w:rsidRPr="009B2893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Baisse des émissions de GES</w:t>
            </w:r>
          </w:p>
          <w:p w14:paraId="63C5CAFF" w14:textId="77777777" w:rsidR="00152019" w:rsidRPr="009B2893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Augmentation du stockage/séquestration de C</w:t>
            </w:r>
          </w:p>
          <w:p w14:paraId="360986EF" w14:textId="77777777" w:rsidR="00152019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Ampleur : absolue (mondiale) ou relative aux émissions/stockage du périmètre d’application de la solution</w:t>
            </w:r>
          </w:p>
        </w:tc>
      </w:tr>
      <w:tr w:rsidR="00152019" w:rsidRPr="00831239" w14:paraId="194E9E2C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06CD1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5CBB4F56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860A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5225E168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C1F5" w14:textId="6B648243" w:rsidR="00152019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5AD6B808" w14:textId="77777777" w:rsidR="00152019" w:rsidRPr="00D472FD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7A5EF7A0" w14:textId="77777777" w:rsidR="00152019" w:rsidRPr="00D472FD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84EA478" w14:textId="77777777" w:rsidR="00152019" w:rsidRPr="00D472FD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6C08666F" w14:textId="77777777" w:rsidR="00152019" w:rsidRPr="0083123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:rsidRPr="00831239" w14:paraId="45C9025E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6BC8C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3A67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387D" w14:textId="77777777" w:rsidR="0015201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1DA900A8" w14:textId="77777777" w:rsidR="0015201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778B006C" w14:textId="77777777" w:rsidR="0015201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2A9C35CF" w14:textId="77777777" w:rsidR="00152019" w:rsidRPr="0083123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:rsidRPr="00831239" w14:paraId="271366C1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CA484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4A06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9B81" w14:textId="77777777" w:rsidR="0015201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3ADE56BE" w14:textId="77777777" w:rsidR="00152019" w:rsidRPr="006D10C5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7EB2774F" w14:textId="77777777" w:rsidR="00152019" w:rsidRPr="006D10C5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1F980C0F" w14:textId="77777777" w:rsidR="00152019" w:rsidRPr="0083123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:rsidRPr="00831239" w14:paraId="6DC0DE60" w14:textId="77777777" w:rsidTr="00545E61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9C2A5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0730" w14:textId="77777777" w:rsidR="00152019" w:rsidRDefault="00152019" w:rsidP="008164D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les pollutions/destructions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8EB5" w14:textId="77777777" w:rsidR="00152019" w:rsidRPr="00742E05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Réhabilitation partielle ou complète de sites pollués ou détruits</w:t>
            </w:r>
          </w:p>
          <w:p w14:paraId="13C4A088" w14:textId="77777777" w:rsidR="00152019" w:rsidRPr="00742E05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Prévention de pollutions/destructions</w:t>
            </w:r>
          </w:p>
          <w:p w14:paraId="794F2EBC" w14:textId="77777777" w:rsidR="00152019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Création de nouveaux milieux équivalents à ceux détruits/pollués</w:t>
            </w:r>
          </w:p>
        </w:tc>
      </w:tr>
      <w:tr w:rsidR="00152019" w:rsidRPr="00831239" w14:paraId="4C44A3F3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0014A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2377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26034CD2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95DB" w14:textId="77777777" w:rsidR="00152019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5D5CB59E" w14:textId="77777777" w:rsidR="00152019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48B05E0B" w14:textId="77777777" w:rsidR="00152019" w:rsidRPr="00D472FD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31149833" w14:textId="77777777" w:rsidR="00152019" w:rsidRPr="00D472FD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7E1FABF3" w14:textId="77777777" w:rsidR="00152019" w:rsidRPr="00D472FD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201477CD" w14:textId="77777777" w:rsidR="00152019" w:rsidRPr="0083123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:rsidRPr="00831239" w14:paraId="5CA6683C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28F20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7D09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CE3C" w14:textId="77777777" w:rsidR="0015201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1A4AC7B7" w14:textId="77777777" w:rsidR="0015201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41DC6AF5" w14:textId="77777777" w:rsidR="0015201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40000AAD" w14:textId="77777777" w:rsidR="00152019" w:rsidRPr="0083123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:rsidRPr="00831239" w14:paraId="1A2ABD9F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9BA62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33B7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E5E6" w14:textId="77777777" w:rsidR="0015201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7E8C6A0A" w14:textId="77777777" w:rsidR="00152019" w:rsidRPr="006D10C5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6BCCF864" w14:textId="77777777" w:rsidR="00152019" w:rsidRPr="006D10C5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316210C9" w14:textId="77777777" w:rsidR="00152019" w:rsidRPr="00831239" w:rsidRDefault="00152019" w:rsidP="008164D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14:paraId="10159710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44FD" w14:textId="77777777" w:rsidR="00152019" w:rsidRDefault="00152019" w:rsidP="008164D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A203" w14:textId="77777777" w:rsidR="00152019" w:rsidRPr="001E625B" w:rsidRDefault="00152019" w:rsidP="008164D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098F" w14:textId="77777777" w:rsidR="00152019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7B577CD4" w14:textId="77777777" w:rsidR="00152019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665CC59A" w14:textId="77777777" w:rsidR="00152019" w:rsidRPr="00A66AF4" w:rsidRDefault="00152019" w:rsidP="008164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>naturelles</w:t>
            </w:r>
          </w:p>
        </w:tc>
      </w:tr>
    </w:tbl>
    <w:p w14:paraId="27510CCB" w14:textId="77777777" w:rsidR="00152019" w:rsidRPr="00CE3213" w:rsidRDefault="00152019" w:rsidP="00152019">
      <w:pPr>
        <w:pStyle w:val="LO-Normal"/>
        <w:jc w:val="both"/>
      </w:pPr>
    </w:p>
    <w:p w14:paraId="05D6080A" w14:textId="77777777" w:rsidR="00152019" w:rsidRPr="00CE3213" w:rsidRDefault="00152019" w:rsidP="00CE032A">
      <w:pPr>
        <w:pStyle w:val="LO-Normal"/>
        <w:jc w:val="both"/>
      </w:pPr>
    </w:p>
    <w:sectPr w:rsidR="00152019" w:rsidRPr="00CE3213" w:rsidSect="00545E61">
      <w:pgSz w:w="11906" w:h="16838"/>
      <w:pgMar w:top="284" w:right="340" w:bottom="720" w:left="28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9FC8" w14:textId="77777777" w:rsidR="008164D0" w:rsidRDefault="008164D0" w:rsidP="00FA2587">
      <w:pPr>
        <w:spacing w:after="0" w:line="240" w:lineRule="auto"/>
      </w:pPr>
      <w:r>
        <w:separator/>
      </w:r>
    </w:p>
  </w:endnote>
  <w:endnote w:type="continuationSeparator" w:id="0">
    <w:p w14:paraId="7E2E2539" w14:textId="77777777" w:rsidR="008164D0" w:rsidRDefault="008164D0" w:rsidP="00FA2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43B30" w14:textId="77777777" w:rsidR="008164D0" w:rsidRDefault="008164D0" w:rsidP="00FA2587">
      <w:pPr>
        <w:spacing w:after="0" w:line="240" w:lineRule="auto"/>
      </w:pPr>
      <w:r>
        <w:separator/>
      </w:r>
    </w:p>
  </w:footnote>
  <w:footnote w:type="continuationSeparator" w:id="0">
    <w:p w14:paraId="0FDBA94C" w14:textId="77777777" w:rsidR="008164D0" w:rsidRDefault="008164D0" w:rsidP="00FA2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9CA5" w14:textId="57D84B80" w:rsidR="008164D0" w:rsidRDefault="008164D0">
    <w:pPr>
      <w:pStyle w:val="En-tte"/>
    </w:pPr>
    <w:r>
      <w:t>19.10.2017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C610CFB"/>
    <w:multiLevelType w:val="hybridMultilevel"/>
    <w:tmpl w:val="451E22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ence Colinet">
    <w15:presenceInfo w15:providerId="AD" w15:userId="S-1-5-21-3569255166-3711921035-3486062074-70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49"/>
    <w:rsid w:val="0003335C"/>
    <w:rsid w:val="00047937"/>
    <w:rsid w:val="00073790"/>
    <w:rsid w:val="000A6893"/>
    <w:rsid w:val="000D0BB4"/>
    <w:rsid w:val="000D408F"/>
    <w:rsid w:val="000E06A1"/>
    <w:rsid w:val="000E54DA"/>
    <w:rsid w:val="0011716B"/>
    <w:rsid w:val="001330FD"/>
    <w:rsid w:val="00152019"/>
    <w:rsid w:val="001557E6"/>
    <w:rsid w:val="00183C49"/>
    <w:rsid w:val="00190716"/>
    <w:rsid w:val="001B2D42"/>
    <w:rsid w:val="001C1081"/>
    <w:rsid w:val="001D515B"/>
    <w:rsid w:val="001E0066"/>
    <w:rsid w:val="001E625B"/>
    <w:rsid w:val="0022548B"/>
    <w:rsid w:val="0023388E"/>
    <w:rsid w:val="002615D2"/>
    <w:rsid w:val="0028313B"/>
    <w:rsid w:val="00295522"/>
    <w:rsid w:val="002A3ACE"/>
    <w:rsid w:val="002A6E37"/>
    <w:rsid w:val="002B27E6"/>
    <w:rsid w:val="002C0E45"/>
    <w:rsid w:val="002C3829"/>
    <w:rsid w:val="002C431E"/>
    <w:rsid w:val="00324F87"/>
    <w:rsid w:val="003277B7"/>
    <w:rsid w:val="00340F33"/>
    <w:rsid w:val="0035596E"/>
    <w:rsid w:val="00365C2F"/>
    <w:rsid w:val="00370748"/>
    <w:rsid w:val="00376085"/>
    <w:rsid w:val="003B63C1"/>
    <w:rsid w:val="003D4286"/>
    <w:rsid w:val="003E0248"/>
    <w:rsid w:val="003F2483"/>
    <w:rsid w:val="003F7E37"/>
    <w:rsid w:val="0042233C"/>
    <w:rsid w:val="00446199"/>
    <w:rsid w:val="004538B5"/>
    <w:rsid w:val="0045681B"/>
    <w:rsid w:val="00460F77"/>
    <w:rsid w:val="00465A4D"/>
    <w:rsid w:val="00466D8D"/>
    <w:rsid w:val="004758EB"/>
    <w:rsid w:val="00484D87"/>
    <w:rsid w:val="004D0F9E"/>
    <w:rsid w:val="004D4F91"/>
    <w:rsid w:val="004D76B8"/>
    <w:rsid w:val="00511C37"/>
    <w:rsid w:val="00537B98"/>
    <w:rsid w:val="00545E61"/>
    <w:rsid w:val="0057602F"/>
    <w:rsid w:val="00580623"/>
    <w:rsid w:val="00580F89"/>
    <w:rsid w:val="00583209"/>
    <w:rsid w:val="00584D6E"/>
    <w:rsid w:val="005E43F9"/>
    <w:rsid w:val="00607EF9"/>
    <w:rsid w:val="00612642"/>
    <w:rsid w:val="00614F64"/>
    <w:rsid w:val="00654EC3"/>
    <w:rsid w:val="0067059F"/>
    <w:rsid w:val="00684F2E"/>
    <w:rsid w:val="006A7813"/>
    <w:rsid w:val="006D10C5"/>
    <w:rsid w:val="007049CB"/>
    <w:rsid w:val="00705EE2"/>
    <w:rsid w:val="00733880"/>
    <w:rsid w:val="007740EB"/>
    <w:rsid w:val="007B6F68"/>
    <w:rsid w:val="007D16F7"/>
    <w:rsid w:val="007D3E3C"/>
    <w:rsid w:val="007E44D1"/>
    <w:rsid w:val="008067E0"/>
    <w:rsid w:val="008164D0"/>
    <w:rsid w:val="00831239"/>
    <w:rsid w:val="00834583"/>
    <w:rsid w:val="0086003B"/>
    <w:rsid w:val="008A0664"/>
    <w:rsid w:val="008B4286"/>
    <w:rsid w:val="008F726B"/>
    <w:rsid w:val="00900490"/>
    <w:rsid w:val="009074FB"/>
    <w:rsid w:val="00923953"/>
    <w:rsid w:val="00930213"/>
    <w:rsid w:val="00932CD4"/>
    <w:rsid w:val="00950DB4"/>
    <w:rsid w:val="009750B5"/>
    <w:rsid w:val="009968D5"/>
    <w:rsid w:val="009A00C0"/>
    <w:rsid w:val="009E2DA1"/>
    <w:rsid w:val="009E3391"/>
    <w:rsid w:val="009E6E27"/>
    <w:rsid w:val="00A0183B"/>
    <w:rsid w:val="00A66099"/>
    <w:rsid w:val="00A66AF4"/>
    <w:rsid w:val="00A7271F"/>
    <w:rsid w:val="00AA410D"/>
    <w:rsid w:val="00AB0803"/>
    <w:rsid w:val="00AB5E1B"/>
    <w:rsid w:val="00AB72F2"/>
    <w:rsid w:val="00AC6B66"/>
    <w:rsid w:val="00AF76CD"/>
    <w:rsid w:val="00B00290"/>
    <w:rsid w:val="00B24B1A"/>
    <w:rsid w:val="00B32A42"/>
    <w:rsid w:val="00B34FEC"/>
    <w:rsid w:val="00B45879"/>
    <w:rsid w:val="00B6360C"/>
    <w:rsid w:val="00B63D55"/>
    <w:rsid w:val="00B81BD2"/>
    <w:rsid w:val="00B91CF3"/>
    <w:rsid w:val="00BB1CCF"/>
    <w:rsid w:val="00BB5793"/>
    <w:rsid w:val="00BC16B5"/>
    <w:rsid w:val="00BC20B0"/>
    <w:rsid w:val="00BF04D7"/>
    <w:rsid w:val="00BF17FA"/>
    <w:rsid w:val="00BF6958"/>
    <w:rsid w:val="00C4402A"/>
    <w:rsid w:val="00C51683"/>
    <w:rsid w:val="00C655FD"/>
    <w:rsid w:val="00CB1E3E"/>
    <w:rsid w:val="00CD7BDD"/>
    <w:rsid w:val="00CE032A"/>
    <w:rsid w:val="00CE3213"/>
    <w:rsid w:val="00CF1B72"/>
    <w:rsid w:val="00CF2107"/>
    <w:rsid w:val="00D10255"/>
    <w:rsid w:val="00D472FD"/>
    <w:rsid w:val="00D519BA"/>
    <w:rsid w:val="00D77161"/>
    <w:rsid w:val="00DB1F89"/>
    <w:rsid w:val="00DF28CB"/>
    <w:rsid w:val="00E01E22"/>
    <w:rsid w:val="00E0354C"/>
    <w:rsid w:val="00E224C5"/>
    <w:rsid w:val="00E345C9"/>
    <w:rsid w:val="00E80FCC"/>
    <w:rsid w:val="00ED1BEA"/>
    <w:rsid w:val="00EE5217"/>
    <w:rsid w:val="00F0244F"/>
    <w:rsid w:val="00F07181"/>
    <w:rsid w:val="00F45233"/>
    <w:rsid w:val="00F65BC9"/>
    <w:rsid w:val="00F76C24"/>
    <w:rsid w:val="00F933EC"/>
    <w:rsid w:val="00F951BF"/>
    <w:rsid w:val="00F974DD"/>
    <w:rsid w:val="00FA1039"/>
    <w:rsid w:val="00FA2587"/>
    <w:rsid w:val="00FC3089"/>
    <w:rsid w:val="00FC444F"/>
    <w:rsid w:val="00FE3BCF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EA6B"/>
  <w15:docId w15:val="{B07BAF00-961C-47B6-9551-8DA96480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587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3F24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25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A25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rameclaire-Accent5">
    <w:name w:val="Light Shading Accent 5"/>
    <w:basedOn w:val="TableauNormal"/>
    <w:uiPriority w:val="60"/>
    <w:rsid w:val="00FA25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Sansinterligne">
    <w:name w:val="No Spacing"/>
    <w:uiPriority w:val="1"/>
    <w:qFormat/>
    <w:rsid w:val="00FA2587"/>
    <w:pPr>
      <w:spacing w:after="0" w:line="240" w:lineRule="auto"/>
      <w:jc w:val="both"/>
    </w:pPr>
  </w:style>
  <w:style w:type="paragraph" w:styleId="En-tte">
    <w:name w:val="header"/>
    <w:basedOn w:val="Normal"/>
    <w:link w:val="En-tt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2587"/>
  </w:style>
  <w:style w:type="paragraph" w:styleId="Pieddepage">
    <w:name w:val="footer"/>
    <w:basedOn w:val="Normal"/>
    <w:link w:val="Pieddepag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2587"/>
  </w:style>
  <w:style w:type="character" w:customStyle="1" w:styleId="Policepardfaut1">
    <w:name w:val="Police par défaut1"/>
    <w:rsid w:val="00FA2587"/>
  </w:style>
  <w:style w:type="paragraph" w:customStyle="1" w:styleId="LO-Normal">
    <w:name w:val="LO-Normal"/>
    <w:rsid w:val="00FA258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60" w:line="256" w:lineRule="auto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684F2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84F2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84F2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4F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4F2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4F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LO-Normal"/>
    <w:qFormat/>
    <w:rsid w:val="00BC20B0"/>
    <w:pPr>
      <w:ind w:left="720"/>
    </w:pPr>
  </w:style>
  <w:style w:type="character" w:customStyle="1" w:styleId="Titre1Car">
    <w:name w:val="Titre 1 Car"/>
    <w:basedOn w:val="Policepardfaut"/>
    <w:link w:val="Titre1"/>
    <w:uiPriority w:val="9"/>
    <w:rsid w:val="003F24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F1791-A67F-4F89-AE11-C1D5A921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4133</Words>
  <Characters>22733</Characters>
  <Application>Microsoft Office Word</Application>
  <DocSecurity>0</DocSecurity>
  <Lines>189</Lines>
  <Paragraphs>53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26813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Ariane Gaunand</dc:creator>
  <cp:lastModifiedBy>Laurence Colinet</cp:lastModifiedBy>
  <cp:revision>4</cp:revision>
  <dcterms:created xsi:type="dcterms:W3CDTF">2018-01-03T12:47:00Z</dcterms:created>
  <dcterms:modified xsi:type="dcterms:W3CDTF">2018-01-03T13:05:00Z</dcterms:modified>
</cp:coreProperties>
</file>